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F75" w:rsidRPr="00802D61" w:rsidRDefault="005E6F75" w:rsidP="005E6F75">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5E6F75" w:rsidRPr="00E75F64" w:rsidRDefault="005E6F75" w:rsidP="005E6F75">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Pr>
          <w:rFonts w:ascii="GHEA Grapalat" w:hAnsi="GHEA Grapalat"/>
          <w:i w:val="0"/>
          <w:sz w:val="24"/>
          <w:szCs w:val="24"/>
        </w:rPr>
        <w:t xml:space="preserve">ировок </w:t>
      </w:r>
      <w:r w:rsidRPr="0084194C">
        <w:rPr>
          <w:rFonts w:ascii="GHEA Grapalat" w:hAnsi="GHEA Grapalat"/>
          <w:i w:val="0"/>
          <w:sz w:val="24"/>
          <w:szCs w:val="24"/>
        </w:rPr>
        <w:t xml:space="preserve">от </w:t>
      </w:r>
      <w:r w:rsidR="00A93141">
        <w:rPr>
          <w:rFonts w:ascii="GHEA Grapalat" w:hAnsi="GHEA Grapalat"/>
          <w:i w:val="0"/>
          <w:sz w:val="24"/>
          <w:szCs w:val="24"/>
          <w:lang w:val="hy-AM"/>
        </w:rPr>
        <w:t>01</w:t>
      </w:r>
      <w:r w:rsidRPr="001977F8">
        <w:rPr>
          <w:rFonts w:ascii="GHEA Grapalat" w:hAnsi="GHEA Grapalat"/>
          <w:i w:val="0"/>
          <w:sz w:val="24"/>
          <w:szCs w:val="24"/>
        </w:rPr>
        <w:t>.</w:t>
      </w:r>
      <w:r w:rsidRPr="001977F8">
        <w:rPr>
          <w:rFonts w:ascii="GHEA Grapalat" w:hAnsi="GHEA Grapalat"/>
          <w:i w:val="0"/>
          <w:sz w:val="24"/>
          <w:szCs w:val="24"/>
          <w:lang w:val="hy-AM"/>
        </w:rPr>
        <w:t>0</w:t>
      </w:r>
      <w:r w:rsidR="00BB555A" w:rsidRPr="00A93141">
        <w:rPr>
          <w:rFonts w:ascii="GHEA Grapalat" w:hAnsi="GHEA Grapalat"/>
          <w:i w:val="0"/>
          <w:sz w:val="24"/>
          <w:szCs w:val="24"/>
        </w:rPr>
        <w:t>8</w:t>
      </w:r>
      <w:r w:rsidRPr="001977F8">
        <w:rPr>
          <w:rFonts w:ascii="GHEA Grapalat" w:hAnsi="GHEA Grapalat"/>
          <w:i w:val="0"/>
          <w:sz w:val="24"/>
          <w:szCs w:val="24"/>
        </w:rPr>
        <w:t>.2025</w:t>
      </w:r>
      <w:r>
        <w:rPr>
          <w:rFonts w:ascii="GHEA Grapalat" w:hAnsi="GHEA Grapalat"/>
          <w:i w:val="0"/>
          <w:sz w:val="24"/>
          <w:szCs w:val="24"/>
        </w:rPr>
        <w:t xml:space="preserve"> </w:t>
      </w:r>
      <w:r w:rsidRPr="00FD0971">
        <w:rPr>
          <w:rFonts w:ascii="GHEA Grapalat" w:hAnsi="GHEA Grapalat"/>
          <w:i w:val="0"/>
          <w:sz w:val="24"/>
          <w:szCs w:val="24"/>
        </w:rPr>
        <w:t xml:space="preserve">года </w:t>
      </w:r>
      <w:r>
        <w:rPr>
          <w:rFonts w:ascii="GHEA Grapalat" w:hAnsi="GHEA Grapalat"/>
          <w:i w:val="0"/>
          <w:sz w:val="24"/>
          <w:szCs w:val="24"/>
        </w:rPr>
        <w:t>N</w:t>
      </w:r>
      <w:r>
        <w:rPr>
          <w:rFonts w:ascii="GHEA Grapalat" w:hAnsi="GHEA Grapalat"/>
          <w:i w:val="0"/>
          <w:sz w:val="24"/>
          <w:szCs w:val="24"/>
          <w:lang w:val="hy-AM"/>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5E6F75" w:rsidRPr="00E46DE8" w:rsidRDefault="005E6F75" w:rsidP="005E6F75">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-25/</w:t>
      </w:r>
      <w:r w:rsidRPr="0070682C">
        <w:rPr>
          <w:rFonts w:ascii="GHEA Grapalat" w:hAnsi="GHEA Grapalat"/>
          <w:i w:val="0"/>
          <w:sz w:val="24"/>
          <w:szCs w:val="24"/>
        </w:rPr>
        <w:t>1</w:t>
      </w:r>
      <w:r w:rsidR="00A93141">
        <w:rPr>
          <w:rFonts w:ascii="GHEA Grapalat" w:hAnsi="GHEA Grapalat"/>
          <w:i w:val="0"/>
          <w:sz w:val="24"/>
          <w:szCs w:val="24"/>
          <w:lang w:val="hy-AM"/>
        </w:rPr>
        <w:t>9</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885259">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5E6F75" w:rsidRPr="00FD0971" w:rsidRDefault="005E6F75" w:rsidP="005E6F75">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ЗАО “Ергорсвет”, находящийся по адресу: РА г.Ереван, ул. Бузанда 1/4, объявляет </w:t>
      </w:r>
      <w:r>
        <w:rPr>
          <w:rFonts w:ascii="GHEA Grapalat" w:hAnsi="GHEA Grapalat"/>
          <w:i w:val="0"/>
          <w:sz w:val="24"/>
          <w:szCs w:val="24"/>
        </w:rPr>
        <w:t>запрос</w:t>
      </w:r>
      <w:r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5E6F75" w:rsidRPr="009A58DF" w:rsidRDefault="005E6F75" w:rsidP="005E6F75">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BB555A" w:rsidRPr="00D61933">
        <w:rPr>
          <w:rFonts w:ascii="GHEA Grapalat" w:hAnsi="GHEA Grapalat"/>
          <w:i w:val="0"/>
          <w:sz w:val="24"/>
          <w:szCs w:val="24"/>
        </w:rPr>
        <w:t>топлива</w:t>
      </w:r>
      <w:r w:rsidR="00BB555A" w:rsidRPr="009A58DF">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5E6F75" w:rsidRPr="009044F1" w:rsidRDefault="005E6F75" w:rsidP="005E6F7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E6F75" w:rsidRPr="00F677F1" w:rsidRDefault="005E6F75" w:rsidP="005E6F75">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E6F75" w:rsidRPr="003F762C" w:rsidRDefault="005E6F75" w:rsidP="005E6F75">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E6F75" w:rsidRPr="00D5443D" w:rsidRDefault="005E6F75" w:rsidP="005E6F75">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E6F75" w:rsidRPr="000F11E5" w:rsidRDefault="005E6F75" w:rsidP="005E6F75">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Pr="00FD0971">
        <w:rPr>
          <w:rFonts w:ascii="GHEA Grapalat" w:hAnsi="GHEA Grapalat"/>
          <w:i w:val="0"/>
          <w:sz w:val="24"/>
          <w:szCs w:val="24"/>
        </w:rPr>
        <w:t xml:space="preserve">запроса котировок </w:t>
      </w:r>
      <w:r>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Pr="00FD14D7">
        <w:rPr>
          <w:rFonts w:ascii="GHEA Grapalat" w:hAnsi="GHEA Grapalat"/>
          <w:i w:val="0"/>
          <w:sz w:val="24"/>
          <w:szCs w:val="24"/>
        </w:rPr>
        <w:t>11</w:t>
      </w:r>
      <w:r>
        <w:rPr>
          <w:rFonts w:ascii="GHEA Grapalat" w:hAnsi="GHEA Grapalat"/>
          <w:i w:val="0"/>
          <w:sz w:val="24"/>
          <w:szCs w:val="24"/>
        </w:rPr>
        <w:t xml:space="preserve">:00 часов </w:t>
      </w:r>
      <w:r w:rsidRPr="00E75F64">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E6F75" w:rsidRPr="009F7C63" w:rsidRDefault="005E6F75" w:rsidP="005E6F75">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Pr="00C9055D">
        <w:rPr>
          <w:rFonts w:ascii="GHEA Grapalat" w:hAnsi="GHEA Grapalat"/>
          <w:i w:val="0"/>
          <w:sz w:val="24"/>
          <w:szCs w:val="24"/>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Pr="00885259">
        <w:rPr>
          <w:rFonts w:ascii="GHEA Grapalat" w:hAnsi="GHEA Grapalat"/>
          <w:i w:val="0"/>
          <w:sz w:val="24"/>
          <w:szCs w:val="24"/>
        </w:rPr>
        <w:t>1</w:t>
      </w:r>
      <w:r>
        <w:rPr>
          <w:rFonts w:ascii="GHEA Grapalat" w:hAnsi="GHEA Grapalat"/>
          <w:i w:val="0"/>
          <w:sz w:val="24"/>
          <w:szCs w:val="24"/>
        </w:rPr>
        <w:t>:</w:t>
      </w:r>
      <w:r w:rsidRPr="00885259">
        <w:rPr>
          <w:rFonts w:ascii="GHEA Grapalat" w:hAnsi="GHEA Grapalat"/>
          <w:i w:val="0"/>
          <w:sz w:val="24"/>
          <w:szCs w:val="24"/>
        </w:rPr>
        <w:t>0</w:t>
      </w:r>
      <w:r>
        <w:rPr>
          <w:rFonts w:ascii="GHEA Grapalat" w:hAnsi="GHEA Grapalat"/>
          <w:i w:val="0"/>
          <w:sz w:val="24"/>
          <w:szCs w:val="24"/>
        </w:rPr>
        <w:t>0 часов</w:t>
      </w:r>
      <w:r w:rsidRPr="00355E41">
        <w:rPr>
          <w:rFonts w:ascii="GHEA Grapalat" w:hAnsi="GHEA Grapalat"/>
          <w:i w:val="0"/>
          <w:sz w:val="24"/>
          <w:szCs w:val="24"/>
        </w:rPr>
        <w:t xml:space="preserve">, </w:t>
      </w:r>
      <w:r w:rsidR="00AB67C1" w:rsidRPr="00355E41">
        <w:rPr>
          <w:rFonts w:ascii="GHEA Grapalat" w:hAnsi="GHEA Grapalat"/>
          <w:i w:val="0"/>
          <w:sz w:val="24"/>
          <w:szCs w:val="24"/>
          <w:lang w:val="hy-AM"/>
        </w:rPr>
        <w:t>08</w:t>
      </w:r>
      <w:r w:rsidRPr="00355E41">
        <w:rPr>
          <w:rFonts w:ascii="GHEA Grapalat" w:hAnsi="GHEA Grapalat"/>
          <w:i w:val="0"/>
          <w:sz w:val="24"/>
          <w:szCs w:val="24"/>
        </w:rPr>
        <w:t>.0</w:t>
      </w:r>
      <w:r w:rsidR="00806B9A" w:rsidRPr="00355E41">
        <w:rPr>
          <w:rFonts w:ascii="GHEA Grapalat" w:hAnsi="GHEA Grapalat"/>
          <w:i w:val="0"/>
          <w:sz w:val="24"/>
          <w:szCs w:val="24"/>
        </w:rPr>
        <w:t>8</w:t>
      </w:r>
      <w:r w:rsidRPr="00355E41">
        <w:rPr>
          <w:rFonts w:ascii="GHEA Grapalat" w:hAnsi="GHEA Grapalat"/>
          <w:i w:val="0"/>
          <w:sz w:val="24"/>
          <w:szCs w:val="24"/>
        </w:rPr>
        <w:t>.2025г.</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5E6F75" w:rsidRPr="009F7C63" w:rsidRDefault="005E6F75" w:rsidP="005E6F75">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rPr>
        <w:t>Нарине Абраамяну.</w:t>
      </w:r>
    </w:p>
    <w:p w:rsidR="005E6F75" w:rsidRPr="009F7C63" w:rsidRDefault="005E6F75" w:rsidP="005E6F75">
      <w:pPr>
        <w:ind w:firstLine="708"/>
        <w:jc w:val="both"/>
        <w:rPr>
          <w:rFonts w:ascii="GHEA Grapalat" w:hAnsi="GHEA Grapalat"/>
        </w:rPr>
      </w:pPr>
      <w:r w:rsidRPr="009F7C63">
        <w:rPr>
          <w:rFonts w:ascii="GHEA Grapalat" w:hAnsi="GHEA Grapalat"/>
        </w:rPr>
        <w:t xml:space="preserve">               тел. 010 54 39 80</w:t>
      </w:r>
    </w:p>
    <w:p w:rsidR="005E6F75" w:rsidRPr="003E4E74" w:rsidRDefault="005E6F75" w:rsidP="005E6F75">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Pr="009A4E55">
          <w:rPr>
            <w:rStyle w:val="Hyperlink"/>
            <w:rFonts w:ascii="GHEA Grapalat" w:hAnsi="GHEA Grapalat"/>
            <w:lang w:val="hy-AM"/>
          </w:rPr>
          <w:t>narine</w:t>
        </w:r>
        <w:r w:rsidRPr="009A4E55">
          <w:rPr>
            <w:rStyle w:val="Hyperlink"/>
            <w:rFonts w:ascii="GHEA Grapalat" w:hAnsi="GHEA Grapalat"/>
            <w:lang w:val="af-ZA"/>
          </w:rPr>
          <w:t>.abrahamyan@yerevan.am</w:t>
        </w:r>
      </w:hyperlink>
    </w:p>
    <w:p w:rsidR="005E6F75" w:rsidRPr="009F7C63" w:rsidRDefault="005E6F75" w:rsidP="005E6F75">
      <w:pPr>
        <w:ind w:firstLine="708"/>
        <w:jc w:val="both"/>
        <w:rPr>
          <w:rFonts w:ascii="GHEA Grapalat" w:hAnsi="GHEA Grapalat"/>
        </w:rPr>
      </w:pPr>
      <w:r w:rsidRPr="009F7C63">
        <w:rPr>
          <w:rFonts w:ascii="GHEA Grapalat" w:hAnsi="GHEA Grapalat"/>
        </w:rPr>
        <w:t xml:space="preserve">      Заказчик. ЗАО “Ергорсвет”</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Default="005E6F75" w:rsidP="005E6F75">
      <w:pPr>
        <w:pStyle w:val="BodyText"/>
        <w:widowControl w:val="0"/>
        <w:spacing w:after="160"/>
        <w:ind w:firstLine="567"/>
        <w:jc w:val="right"/>
        <w:rPr>
          <w:rFonts w:ascii="GHEA Grapalat" w:hAnsi="GHEA Grapalat"/>
          <w:i/>
        </w:rPr>
      </w:pPr>
    </w:p>
    <w:p w:rsidR="00BB555A" w:rsidRDefault="00BB555A" w:rsidP="005E6F75">
      <w:pPr>
        <w:pStyle w:val="BodyText"/>
        <w:widowControl w:val="0"/>
        <w:spacing w:after="160"/>
        <w:ind w:firstLine="567"/>
        <w:jc w:val="right"/>
        <w:rPr>
          <w:rFonts w:ascii="GHEA Grapalat" w:hAnsi="GHEA Grapalat"/>
          <w:i/>
        </w:rPr>
      </w:pPr>
    </w:p>
    <w:p w:rsidR="00BB555A" w:rsidRDefault="00BB555A" w:rsidP="005E6F75">
      <w:pPr>
        <w:pStyle w:val="BodyText"/>
        <w:widowControl w:val="0"/>
        <w:spacing w:after="160"/>
        <w:ind w:firstLine="567"/>
        <w:jc w:val="right"/>
        <w:rPr>
          <w:rFonts w:ascii="GHEA Grapalat" w:hAnsi="GHEA Grapalat"/>
          <w:i/>
        </w:rPr>
      </w:pPr>
    </w:p>
    <w:p w:rsidR="005E6F75" w:rsidRPr="009044F1" w:rsidRDefault="005E6F75" w:rsidP="005E6F75">
      <w:pPr>
        <w:pStyle w:val="BodyText"/>
        <w:widowControl w:val="0"/>
        <w:spacing w:after="0" w:line="276" w:lineRule="auto"/>
        <w:ind w:firstLine="567"/>
        <w:jc w:val="right"/>
        <w:rPr>
          <w:rFonts w:ascii="GHEA Grapalat" w:hAnsi="GHEA Grapalat" w:cs="Sylfaen"/>
          <w:i/>
        </w:rPr>
      </w:pPr>
      <w:r w:rsidRPr="009044F1">
        <w:rPr>
          <w:rFonts w:ascii="GHEA Grapalat" w:hAnsi="GHEA Grapalat"/>
          <w:i/>
        </w:rPr>
        <w:lastRenderedPageBreak/>
        <w:t>Утверждено</w:t>
      </w:r>
    </w:p>
    <w:p w:rsidR="005E6F75" w:rsidRPr="00016450" w:rsidRDefault="005E6F75" w:rsidP="005E6F75">
      <w:pPr>
        <w:pStyle w:val="BodyText"/>
        <w:widowControl w:val="0"/>
        <w:spacing w:after="0" w:line="276" w:lineRule="auto"/>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A93141">
        <w:rPr>
          <w:rFonts w:ascii="GHEA Grapalat" w:hAnsi="GHEA Grapalat"/>
          <w:i/>
        </w:rPr>
        <w:t>25/19</w:t>
      </w:r>
      <w:r w:rsidRPr="00515889">
        <w:rPr>
          <w:rFonts w:ascii="GHEA Grapalat" w:hAnsi="GHEA Grapalat" w:cs="Times Armenian"/>
          <w:i/>
        </w:rPr>
        <w:br/>
      </w:r>
      <w:r>
        <w:rPr>
          <w:rFonts w:ascii="GHEA Grapalat" w:hAnsi="GHEA Grapalat"/>
          <w:i/>
        </w:rPr>
        <w:t xml:space="preserve">№ </w:t>
      </w:r>
      <w:r w:rsidRPr="00C90F08">
        <w:rPr>
          <w:rFonts w:ascii="GHEA Grapalat" w:hAnsi="GHEA Grapalat"/>
          <w:i/>
        </w:rPr>
        <w:t xml:space="preserve"> 3</w:t>
      </w:r>
      <w:r w:rsidRPr="00515889">
        <w:rPr>
          <w:rFonts w:ascii="GHEA Grapalat" w:hAnsi="GHEA Grapalat"/>
          <w:i/>
        </w:rPr>
        <w:tab/>
      </w:r>
      <w:r>
        <w:rPr>
          <w:rFonts w:ascii="GHEA Grapalat" w:hAnsi="GHEA Grapalat"/>
          <w:i/>
        </w:rPr>
        <w:t xml:space="preserve">от </w:t>
      </w:r>
      <w:r w:rsidR="00355E41">
        <w:rPr>
          <w:rFonts w:ascii="GHEA Grapalat" w:hAnsi="GHEA Grapalat"/>
          <w:i/>
          <w:lang w:val="hy-AM"/>
        </w:rPr>
        <w:t>01</w:t>
      </w:r>
      <w:r w:rsidRPr="002C398B">
        <w:rPr>
          <w:rFonts w:ascii="GHEA Grapalat" w:hAnsi="GHEA Grapalat"/>
          <w:i/>
        </w:rPr>
        <w:t>.0</w:t>
      </w:r>
      <w:r w:rsidR="00355E41">
        <w:rPr>
          <w:rFonts w:ascii="GHEA Grapalat" w:hAnsi="GHEA Grapalat"/>
          <w:i/>
        </w:rPr>
        <w:t>8</w:t>
      </w:r>
      <w:r w:rsidRPr="002C398B">
        <w:rPr>
          <w:rFonts w:ascii="GHEA Grapalat" w:hAnsi="GHEA Grapalat"/>
          <w:i/>
        </w:rPr>
        <w:t>.2025г</w:t>
      </w:r>
      <w:r w:rsidRPr="00016450">
        <w:rPr>
          <w:rFonts w:ascii="GHEA Grapalat" w:hAnsi="GHEA Grapalat"/>
          <w:i/>
        </w:rPr>
        <w:t>.</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2106B9" w:rsidRDefault="005E6F75" w:rsidP="005E6F75">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016450" w:rsidRDefault="005E6F75" w:rsidP="005E6F75">
      <w:pPr>
        <w:pStyle w:val="BodyText"/>
        <w:widowControl w:val="0"/>
        <w:spacing w:after="160" w:line="360" w:lineRule="auto"/>
        <w:ind w:right="-7"/>
        <w:jc w:val="center"/>
        <w:rPr>
          <w:rFonts w:ascii="GHEA Grapalat" w:hAnsi="GHEA Grapalat"/>
        </w:rPr>
      </w:pPr>
    </w:p>
    <w:p w:rsidR="005E6F75" w:rsidRPr="00016450" w:rsidRDefault="005E6F75" w:rsidP="005E6F75">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5E6F75" w:rsidRPr="00016450" w:rsidRDefault="005E6F75" w:rsidP="005E6F75">
      <w:pPr>
        <w:pStyle w:val="BodyText"/>
        <w:widowControl w:val="0"/>
        <w:spacing w:after="160" w:line="360" w:lineRule="auto"/>
        <w:ind w:right="-7"/>
        <w:jc w:val="center"/>
        <w:rPr>
          <w:rFonts w:ascii="GHEA Grapalat" w:hAnsi="GHEA Grapalat" w:cs="Sylfaen"/>
        </w:rPr>
      </w:pPr>
    </w:p>
    <w:p w:rsidR="005E6F75" w:rsidRPr="00C90F08" w:rsidRDefault="005E6F75" w:rsidP="005E6F75">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w:t>
      </w:r>
      <w:r w:rsidR="00BB555A" w:rsidRPr="00016450">
        <w:rPr>
          <w:rFonts w:ascii="GHEA Grapalat" w:hAnsi="GHEA Grapalat"/>
        </w:rPr>
        <w:t xml:space="preserve">ПРИОБРЕТЕНИЯ </w:t>
      </w:r>
      <w:r w:rsidR="00BB555A" w:rsidRPr="00D61933">
        <w:rPr>
          <w:rFonts w:ascii="GHEA Grapalat" w:hAnsi="GHEA Grapalat"/>
        </w:rPr>
        <w:t>ТОПЛИВА</w:t>
      </w:r>
      <w:r w:rsidR="00BB555A" w:rsidRPr="00016450">
        <w:rPr>
          <w:rFonts w:ascii="GHEA Grapalat" w:hAnsi="GHEA Grapalat"/>
        </w:rPr>
        <w:t xml:space="preserve"> </w:t>
      </w:r>
      <w:r w:rsidRPr="00016450">
        <w:rPr>
          <w:rFonts w:ascii="GHEA Grapalat" w:hAnsi="GHEA Grapalat"/>
        </w:rPr>
        <w:t xml:space="preserve">ДЛЯ НУЖД </w:t>
      </w:r>
    </w:p>
    <w:p w:rsidR="005E6F75" w:rsidRPr="002106B9" w:rsidRDefault="005E6F75" w:rsidP="005E6F75">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9044F1" w:rsidRDefault="005E6F75" w:rsidP="005E6F75">
      <w:pPr>
        <w:pStyle w:val="BodyText"/>
        <w:widowControl w:val="0"/>
        <w:spacing w:after="160"/>
        <w:ind w:right="-7" w:firstLine="567"/>
        <w:jc w:val="center"/>
        <w:rPr>
          <w:rFonts w:ascii="GHEA Grapalat" w:hAnsi="GHEA Grapalat"/>
        </w:rPr>
      </w:pPr>
    </w:p>
    <w:p w:rsidR="005E6F75" w:rsidRDefault="005E6F75" w:rsidP="005E6F75">
      <w:pPr>
        <w:rPr>
          <w:rFonts w:ascii="GHEA Grapalat" w:hAnsi="GHEA Grapalat"/>
        </w:rPr>
      </w:pPr>
      <w:r>
        <w:rPr>
          <w:rFonts w:ascii="GHEA Grapalat" w:hAnsi="GHEA Grapalat"/>
        </w:rPr>
        <w:br w:type="page"/>
      </w:r>
    </w:p>
    <w:p w:rsidR="005E6F75" w:rsidRPr="009044F1" w:rsidRDefault="005E6F75" w:rsidP="005E6F7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6F75" w:rsidRPr="009044F1" w:rsidRDefault="005E6F75" w:rsidP="005E6F75">
      <w:pPr>
        <w:widowControl w:val="0"/>
        <w:spacing w:after="160"/>
        <w:ind w:firstLine="567"/>
        <w:jc w:val="both"/>
        <w:rPr>
          <w:rFonts w:ascii="GHEA Grapalat" w:hAnsi="GHEA Grapalat"/>
          <w:i/>
        </w:rPr>
      </w:pPr>
    </w:p>
    <w:p w:rsidR="005E6F75" w:rsidRPr="009044F1" w:rsidRDefault="005E6F75" w:rsidP="005E6F75">
      <w:pPr>
        <w:widowControl w:val="0"/>
        <w:spacing w:after="160"/>
        <w:ind w:firstLine="567"/>
        <w:jc w:val="center"/>
        <w:rPr>
          <w:rFonts w:ascii="GHEA Grapalat" w:hAnsi="GHEA Grapalat" w:cs="Sylfaen"/>
          <w:b/>
        </w:rPr>
      </w:pPr>
      <w:r w:rsidRPr="009044F1">
        <w:rPr>
          <w:rFonts w:ascii="GHEA Grapalat" w:hAnsi="GHEA Grapalat"/>
        </w:rPr>
        <w:br w:type="page"/>
      </w:r>
    </w:p>
    <w:p w:rsidR="005E6F75" w:rsidRPr="009044F1" w:rsidRDefault="005E6F75" w:rsidP="005E6F75">
      <w:pPr>
        <w:widowControl w:val="0"/>
        <w:spacing w:after="160"/>
        <w:jc w:val="center"/>
        <w:rPr>
          <w:rFonts w:ascii="GHEA Grapalat" w:hAnsi="GHEA Grapalat"/>
          <w:b/>
        </w:rPr>
      </w:pPr>
      <w:r w:rsidRPr="009044F1">
        <w:rPr>
          <w:rFonts w:ascii="GHEA Grapalat" w:hAnsi="GHEA Grapalat"/>
          <w:b/>
        </w:rPr>
        <w:lastRenderedPageBreak/>
        <w:t>СОДЕРЖАНИЕ</w:t>
      </w:r>
    </w:p>
    <w:p w:rsidR="005E6F75" w:rsidRPr="009044F1" w:rsidRDefault="005E6F75" w:rsidP="005E6F75">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5E6F75" w:rsidRPr="002106B9" w:rsidRDefault="00BB555A" w:rsidP="005E6F75">
      <w:pPr>
        <w:pStyle w:val="BodyText"/>
        <w:widowControl w:val="0"/>
        <w:spacing w:after="160" w:line="360" w:lineRule="auto"/>
        <w:ind w:right="-7"/>
        <w:jc w:val="center"/>
        <w:rPr>
          <w:rFonts w:ascii="GHEA Grapalat" w:hAnsi="GHEA Grapalat"/>
          <w:b/>
        </w:rPr>
      </w:pPr>
      <w:r w:rsidRPr="00BB555A">
        <w:rPr>
          <w:rFonts w:ascii="GHEA Grapalat" w:hAnsi="GHEA Grapalat"/>
          <w:b/>
        </w:rPr>
        <w:t>ТОПЛИВА</w:t>
      </w:r>
      <w:r w:rsidR="00FD7D7A">
        <w:rPr>
          <w:rFonts w:ascii="GHEA Grapalat" w:hAnsi="GHEA Grapalat"/>
          <w:b/>
        </w:rPr>
        <w:t xml:space="preserve"> ДЛЯ </w:t>
      </w:r>
      <w:r w:rsidR="005E6F75">
        <w:rPr>
          <w:rFonts w:ascii="GHEA Grapalat" w:hAnsi="GHEA Grapalat"/>
          <w:b/>
        </w:rPr>
        <w:t xml:space="preserve">НУЖД </w:t>
      </w:r>
      <w:r w:rsidR="0076385B" w:rsidRPr="002106B9">
        <w:rPr>
          <w:rFonts w:ascii="GHEA Grapalat" w:hAnsi="GHEA Grapalat"/>
          <w:b/>
        </w:rPr>
        <w:t>ЗАО “ЕРГОРСВЕТ”</w:t>
      </w:r>
    </w:p>
    <w:p w:rsidR="005E6F75" w:rsidRPr="009044F1" w:rsidRDefault="005E6F75" w:rsidP="005E6F75">
      <w:pPr>
        <w:widowControl w:val="0"/>
        <w:spacing w:after="160"/>
        <w:jc w:val="center"/>
        <w:rPr>
          <w:rFonts w:ascii="GHEA Grapalat" w:hAnsi="GHEA Grapalat" w:cs="Sylfaen"/>
          <w:b/>
        </w:rPr>
      </w:pPr>
    </w:p>
    <w:p w:rsidR="005E6F75" w:rsidRPr="009044F1" w:rsidRDefault="005E6F75" w:rsidP="005E6F75">
      <w:pPr>
        <w:widowControl w:val="0"/>
        <w:spacing w:after="160"/>
        <w:jc w:val="center"/>
        <w:rPr>
          <w:rFonts w:ascii="GHEA Grapalat" w:hAnsi="GHEA Grapalat" w:cs="Sylfaen"/>
          <w:b/>
        </w:rPr>
      </w:pPr>
    </w:p>
    <w:p w:rsidR="005E6F75" w:rsidRPr="008842CE" w:rsidRDefault="005E6F75" w:rsidP="005E6F75">
      <w:pPr>
        <w:widowControl w:val="0"/>
        <w:spacing w:after="160"/>
        <w:jc w:val="center"/>
        <w:rPr>
          <w:rFonts w:ascii="GHEA Grapalat" w:hAnsi="GHEA Grapalat"/>
          <w:b/>
        </w:rPr>
      </w:pPr>
      <w:r w:rsidRPr="009044F1">
        <w:rPr>
          <w:rFonts w:ascii="GHEA Grapalat" w:hAnsi="GHEA Grapalat"/>
          <w:b/>
        </w:rPr>
        <w:t>ЧАСТЬ I.</w:t>
      </w:r>
    </w:p>
    <w:p w:rsidR="005E6F75" w:rsidRPr="008842CE" w:rsidRDefault="005E6F75" w:rsidP="005E6F75">
      <w:pPr>
        <w:widowControl w:val="0"/>
        <w:spacing w:after="160"/>
        <w:jc w:val="center"/>
        <w:rPr>
          <w:rFonts w:ascii="GHEA Grapalat" w:hAnsi="GHEA Grapalat"/>
        </w:rPr>
      </w:pP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5E6F75" w:rsidRPr="009044F1"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5E6F75" w:rsidRPr="009044F1"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5E6F75" w:rsidRPr="008842CE"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Pr="00374F4A" w:rsidRDefault="005E6F75" w:rsidP="005E6F75">
      <w:pPr>
        <w:widowControl w:val="0"/>
        <w:spacing w:after="160"/>
        <w:jc w:val="center"/>
        <w:rPr>
          <w:rFonts w:ascii="GHEA Grapalat" w:hAnsi="GHEA Grapalat"/>
          <w:b/>
        </w:rPr>
      </w:pPr>
      <w:r>
        <w:rPr>
          <w:rFonts w:ascii="GHEA Grapalat" w:hAnsi="GHEA Grapalat"/>
          <w:b/>
        </w:rPr>
        <w:lastRenderedPageBreak/>
        <w:t xml:space="preserve">ЧАСТЬ II. </w:t>
      </w:r>
    </w:p>
    <w:p w:rsidR="005E6F75" w:rsidRPr="00374F4A"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5E6F75" w:rsidRPr="008842CE" w:rsidRDefault="005E6F75" w:rsidP="005E6F75">
      <w:pPr>
        <w:widowControl w:val="0"/>
        <w:spacing w:after="160"/>
        <w:jc w:val="center"/>
        <w:rPr>
          <w:rFonts w:ascii="GHEA Grapalat" w:hAnsi="GHEA Grapalat"/>
          <w:b/>
        </w:rPr>
      </w:pP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5E6F75" w:rsidRPr="003A1EBB"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5E6F75" w:rsidRPr="00625529"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5E6F75" w:rsidRPr="006D2DF7" w:rsidRDefault="005E6F75" w:rsidP="005E6F75">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A93141">
        <w:rPr>
          <w:rFonts w:ascii="GHEA Grapalat" w:hAnsi="GHEA Grapalat"/>
        </w:rPr>
        <w:t>25/19</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5E6F75" w:rsidRPr="000B2CFA" w:rsidRDefault="005E6F75" w:rsidP="005E6F7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6F75" w:rsidRPr="009044F1" w:rsidRDefault="005E6F75" w:rsidP="005E6F7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6F75" w:rsidRPr="009044F1" w:rsidRDefault="005E6F75" w:rsidP="005E6F7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6F75" w:rsidRPr="00E75F64" w:rsidRDefault="005E6F75" w:rsidP="005E6F7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5E6F75" w:rsidRDefault="002A2BAB" w:rsidP="005E6F75">
      <w:pPr>
        <w:pStyle w:val="BodyTextIndent"/>
        <w:spacing w:line="240" w:lineRule="auto"/>
        <w:jc w:val="left"/>
        <w:rPr>
          <w:rFonts w:ascii="GHEA Grapalat" w:hAnsi="GHEA Grapalat"/>
          <w:i w:val="0"/>
          <w:lang w:val="af-ZA"/>
        </w:rPr>
      </w:pPr>
      <w:hyperlink r:id="rId9" w:history="1">
        <w:r w:rsidR="005E6F75" w:rsidRPr="009A4E55">
          <w:rPr>
            <w:rStyle w:val="Hyperlink"/>
            <w:rFonts w:ascii="GHEA Grapalat" w:hAnsi="GHEA Grapalat"/>
            <w:i w:val="0"/>
            <w:lang w:val="hy-AM"/>
          </w:rPr>
          <w:t>narine</w:t>
        </w:r>
        <w:r w:rsidR="005E6F75" w:rsidRPr="009A4E55">
          <w:rPr>
            <w:rStyle w:val="Hyperlink"/>
            <w:rFonts w:ascii="GHEA Grapalat" w:hAnsi="GHEA Grapalat"/>
            <w:i w:val="0"/>
            <w:lang w:val="af-ZA"/>
          </w:rPr>
          <w:t>.abrahamyan@yerevan.am</w:t>
        </w:r>
      </w:hyperlink>
      <w:r w:rsidR="005E6F75" w:rsidRPr="002906C7">
        <w:rPr>
          <w:rFonts w:ascii="GHEA Grapalat" w:hAnsi="GHEA Grapalat"/>
          <w:i w:val="0"/>
          <w:lang w:val="af-ZA"/>
        </w:rPr>
        <w:t xml:space="preserve"> </w:t>
      </w: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BA5D58" w:rsidRDefault="00BA5D58"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0A2FE7" w:rsidRPr="009044F1" w:rsidRDefault="000A2FE7" w:rsidP="000A2FE7">
      <w:pPr>
        <w:pStyle w:val="BodyTextIndent2"/>
        <w:widowControl w:val="0"/>
        <w:spacing w:after="160" w:line="240" w:lineRule="auto"/>
        <w:ind w:firstLine="567"/>
        <w:jc w:val="center"/>
        <w:rPr>
          <w:rFonts w:ascii="GHEA Grapalat" w:hAnsi="GHEA Grapalat"/>
        </w:rPr>
      </w:pPr>
      <w:r w:rsidRPr="00E2692D">
        <w:rPr>
          <w:rFonts w:ascii="GHEA Grapalat" w:hAnsi="GHEA Grapalat"/>
          <w:b/>
          <w:sz w:val="24"/>
          <w:szCs w:val="24"/>
        </w:rPr>
        <w:t>ЧАСТЬ I</w:t>
      </w:r>
    </w:p>
    <w:p w:rsidR="000A2FE7" w:rsidRPr="009044F1" w:rsidRDefault="000A2FE7" w:rsidP="000A2FE7">
      <w:pPr>
        <w:pStyle w:val="Heading3"/>
        <w:keepNext w:val="0"/>
        <w:widowControl w:val="0"/>
        <w:spacing w:after="160" w:line="240" w:lineRule="auto"/>
        <w:rPr>
          <w:rFonts w:ascii="GHEA Grapalat" w:hAnsi="GHEA Grapalat"/>
          <w:sz w:val="24"/>
          <w:szCs w:val="24"/>
        </w:rPr>
      </w:pPr>
    </w:p>
    <w:p w:rsidR="000A2FE7" w:rsidRPr="009044F1" w:rsidRDefault="000A2FE7" w:rsidP="000A2FE7">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0A2FE7" w:rsidRDefault="000A2FE7" w:rsidP="000A2FE7">
      <w:pPr>
        <w:pStyle w:val="Heading3"/>
        <w:keepNext w:val="0"/>
        <w:widowControl w:val="0"/>
        <w:tabs>
          <w:tab w:val="left" w:pos="1134"/>
        </w:tabs>
        <w:spacing w:after="160" w:line="240" w:lineRule="auto"/>
        <w:ind w:firstLine="567"/>
        <w:jc w:val="both"/>
        <w:rPr>
          <w:rFonts w:ascii="GHEA Grapalat" w:hAnsi="GHEA Grapalat" w:cs="Sylfaen"/>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 xml:space="preserve">" </w:t>
      </w:r>
      <w:r w:rsidR="005C0DBD" w:rsidRPr="00D61933">
        <w:rPr>
          <w:rFonts w:ascii="GHEA Grapalat" w:hAnsi="GHEA Grapalat"/>
          <w:i w:val="0"/>
          <w:sz w:val="24"/>
          <w:szCs w:val="24"/>
        </w:rPr>
        <w:t>топлива</w:t>
      </w:r>
      <w:r w:rsidRPr="009044F1">
        <w:rPr>
          <w:rFonts w:ascii="GHEA Grapalat" w:hAnsi="GHEA Grapalat"/>
          <w:i w:val="0"/>
          <w:sz w:val="24"/>
          <w:szCs w:val="24"/>
        </w:rPr>
        <w:t xml:space="preserve"> " (далее — также товар) для нужд "</w:t>
      </w:r>
      <w:r w:rsidRPr="00E16843">
        <w:rPr>
          <w:rFonts w:ascii="GHEA Grapalat" w:hAnsi="GHEA Grapalat"/>
        </w:rPr>
        <w:t xml:space="preserve"> </w:t>
      </w:r>
      <w:r w:rsidRPr="00E16843">
        <w:rPr>
          <w:rFonts w:ascii="GHEA Grapalat" w:hAnsi="GHEA Grapalat"/>
          <w:i w:val="0"/>
          <w:sz w:val="24"/>
          <w:szCs w:val="24"/>
        </w:rPr>
        <w:t>ЗАО “Ергорсвет</w:t>
      </w:r>
      <w:r w:rsidRPr="009044F1">
        <w:rPr>
          <w:rFonts w:ascii="GHEA Grapalat" w:hAnsi="GHEA Grapalat"/>
          <w:i w:val="0"/>
          <w:sz w:val="24"/>
          <w:szCs w:val="24"/>
        </w:rPr>
        <w:t>", которые сгруппированы в лоты "</w:t>
      </w:r>
      <w:r w:rsidRPr="00C41A7E">
        <w:rPr>
          <w:rFonts w:ascii="GHEA Grapalat" w:hAnsi="GHEA Grapalat"/>
        </w:rPr>
        <w:t xml:space="preserve"> 2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0A2FE7" w:rsidRPr="009044F1" w:rsidTr="005C0DBD">
        <w:trPr>
          <w:jc w:val="center"/>
        </w:trPr>
        <w:tc>
          <w:tcPr>
            <w:tcW w:w="4066" w:type="dxa"/>
            <w:gridSpan w:val="2"/>
            <w:vAlign w:val="center"/>
          </w:tcPr>
          <w:p w:rsidR="000A2FE7" w:rsidRPr="00C53648" w:rsidRDefault="000A2FE7" w:rsidP="005C0DBD">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168" w:type="dxa"/>
            <w:vMerge w:val="restart"/>
            <w:vAlign w:val="center"/>
          </w:tcPr>
          <w:p w:rsidR="000A2FE7" w:rsidRPr="00C53648" w:rsidRDefault="000A2FE7" w:rsidP="005C0DBD">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0A2FE7" w:rsidRPr="009044F1" w:rsidTr="005C0DBD">
        <w:trPr>
          <w:jc w:val="center"/>
        </w:trPr>
        <w:tc>
          <w:tcPr>
            <w:tcW w:w="1530" w:type="dxa"/>
            <w:vAlign w:val="center"/>
          </w:tcPr>
          <w:p w:rsidR="000A2FE7" w:rsidRPr="009044F1" w:rsidRDefault="000A2FE7" w:rsidP="005C0DB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536" w:type="dxa"/>
            <w:vAlign w:val="center"/>
          </w:tcPr>
          <w:p w:rsidR="000A2FE7" w:rsidRDefault="000A2FE7" w:rsidP="005C0DBD">
            <w:pPr>
              <w:pStyle w:val="BodyTextIndent2"/>
              <w:widowControl w:val="0"/>
              <w:spacing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p>
          <w:p w:rsidR="000A2FE7" w:rsidRPr="00186414" w:rsidRDefault="000A2FE7" w:rsidP="005C0DBD">
            <w:pPr>
              <w:widowControl w:val="0"/>
              <w:jc w:val="center"/>
              <w:rPr>
                <w:rFonts w:ascii="GHEA Grapalat" w:hAnsi="GHEA Grapalat"/>
                <w:lang w:val="en-US"/>
              </w:rPr>
            </w:pPr>
            <w:r w:rsidRPr="00016450">
              <w:rPr>
                <w:rFonts w:ascii="GHEA Grapalat" w:hAnsi="GHEA Grapalat"/>
              </w:rPr>
              <w:t>драмов РА</w:t>
            </w:r>
            <w:r>
              <w:rPr>
                <w:rFonts w:ascii="GHEA Grapalat" w:hAnsi="GHEA Grapalat"/>
                <w:lang w:val="en-US"/>
              </w:rPr>
              <w:t xml:space="preserve"> </w:t>
            </w:r>
          </w:p>
        </w:tc>
        <w:tc>
          <w:tcPr>
            <w:tcW w:w="5168" w:type="dxa"/>
            <w:vMerge/>
            <w:vAlign w:val="center"/>
          </w:tcPr>
          <w:p w:rsidR="000A2FE7" w:rsidRPr="00C53648" w:rsidRDefault="000A2FE7" w:rsidP="005C0DBD">
            <w:pPr>
              <w:pStyle w:val="BodyTextIndent2"/>
              <w:widowControl w:val="0"/>
              <w:spacing w:after="120" w:line="240" w:lineRule="auto"/>
              <w:ind w:firstLine="0"/>
              <w:rPr>
                <w:rFonts w:ascii="GHEA Grapalat" w:hAnsi="GHEA Grapalat"/>
                <w:b/>
                <w:i/>
                <w:sz w:val="24"/>
                <w:szCs w:val="24"/>
              </w:rPr>
            </w:pPr>
          </w:p>
        </w:tc>
      </w:tr>
      <w:tr w:rsidR="0016234B" w:rsidRPr="009044F1" w:rsidTr="00D050D0">
        <w:trPr>
          <w:trHeight w:val="476"/>
          <w:jc w:val="center"/>
        </w:trPr>
        <w:tc>
          <w:tcPr>
            <w:tcW w:w="1530" w:type="dxa"/>
            <w:vAlign w:val="center"/>
          </w:tcPr>
          <w:p w:rsidR="0016234B" w:rsidRDefault="0016234B" w:rsidP="0016234B">
            <w:pPr>
              <w:jc w:val="center"/>
              <w:rPr>
                <w:rFonts w:ascii="Arial Unicode" w:hAnsi="Arial Unicode" w:cs="Arial"/>
                <w:sz w:val="22"/>
                <w:szCs w:val="22"/>
              </w:rPr>
            </w:pPr>
            <w:r>
              <w:rPr>
                <w:rFonts w:ascii="Arial Unicode" w:hAnsi="Arial Unicode" w:cs="Arial"/>
                <w:sz w:val="22"/>
                <w:szCs w:val="22"/>
              </w:rPr>
              <w:t>1</w:t>
            </w:r>
          </w:p>
        </w:tc>
        <w:tc>
          <w:tcPr>
            <w:tcW w:w="2536" w:type="dxa"/>
          </w:tcPr>
          <w:p w:rsidR="0016234B" w:rsidRPr="0016234B" w:rsidRDefault="0016234B" w:rsidP="0016234B">
            <w:pPr>
              <w:jc w:val="center"/>
              <w:rPr>
                <w:rFonts w:ascii="GHEA Grapalat" w:hAnsi="GHEA Grapalat"/>
              </w:rPr>
            </w:pPr>
            <w:r w:rsidRPr="0016234B">
              <w:rPr>
                <w:rFonts w:ascii="GHEA Grapalat" w:hAnsi="GHEA Grapalat"/>
              </w:rPr>
              <w:t>7050000</w:t>
            </w:r>
          </w:p>
        </w:tc>
        <w:tc>
          <w:tcPr>
            <w:tcW w:w="5168" w:type="dxa"/>
            <w:vAlign w:val="center"/>
          </w:tcPr>
          <w:p w:rsidR="0016234B" w:rsidRPr="0016234B" w:rsidRDefault="0016234B" w:rsidP="0016234B">
            <w:pPr>
              <w:rPr>
                <w:rFonts w:ascii="GHEA Grapalat" w:hAnsi="GHEA Grapalat"/>
              </w:rPr>
            </w:pPr>
            <w:r w:rsidRPr="0016234B">
              <w:rPr>
                <w:rFonts w:ascii="GHEA Grapalat" w:hAnsi="GHEA Grapalat"/>
              </w:rPr>
              <w:t xml:space="preserve">БЕНЗИН РЕГУЛЯР </w:t>
            </w:r>
          </w:p>
        </w:tc>
      </w:tr>
      <w:tr w:rsidR="0016234B" w:rsidRPr="009044F1" w:rsidTr="00D050D0">
        <w:trPr>
          <w:trHeight w:val="476"/>
          <w:jc w:val="center"/>
        </w:trPr>
        <w:tc>
          <w:tcPr>
            <w:tcW w:w="1530" w:type="dxa"/>
            <w:vAlign w:val="center"/>
          </w:tcPr>
          <w:p w:rsidR="0016234B" w:rsidRDefault="0016234B" w:rsidP="0016234B">
            <w:pPr>
              <w:jc w:val="center"/>
              <w:rPr>
                <w:rFonts w:ascii="Arial Unicode" w:hAnsi="Arial Unicode" w:cs="Arial"/>
                <w:sz w:val="22"/>
                <w:szCs w:val="22"/>
              </w:rPr>
            </w:pPr>
            <w:r>
              <w:rPr>
                <w:rFonts w:ascii="Arial Unicode" w:hAnsi="Arial Unicode" w:cs="Arial"/>
                <w:sz w:val="22"/>
                <w:szCs w:val="22"/>
              </w:rPr>
              <w:t>2</w:t>
            </w:r>
          </w:p>
        </w:tc>
        <w:tc>
          <w:tcPr>
            <w:tcW w:w="2536" w:type="dxa"/>
          </w:tcPr>
          <w:p w:rsidR="0016234B" w:rsidRPr="0016234B" w:rsidRDefault="0016234B" w:rsidP="0016234B">
            <w:pPr>
              <w:jc w:val="center"/>
              <w:rPr>
                <w:rFonts w:ascii="GHEA Grapalat" w:hAnsi="GHEA Grapalat"/>
              </w:rPr>
            </w:pPr>
            <w:r w:rsidRPr="0016234B">
              <w:rPr>
                <w:rFonts w:ascii="GHEA Grapalat" w:hAnsi="GHEA Grapalat"/>
              </w:rPr>
              <w:t>7500000</w:t>
            </w:r>
          </w:p>
        </w:tc>
        <w:tc>
          <w:tcPr>
            <w:tcW w:w="5168" w:type="dxa"/>
            <w:vAlign w:val="center"/>
          </w:tcPr>
          <w:p w:rsidR="0016234B" w:rsidRPr="0016234B" w:rsidRDefault="0016234B" w:rsidP="0016234B">
            <w:pPr>
              <w:rPr>
                <w:rFonts w:ascii="GHEA Grapalat" w:hAnsi="GHEA Grapalat"/>
              </w:rPr>
            </w:pPr>
            <w:r w:rsidRPr="0016234B">
              <w:rPr>
                <w:rFonts w:ascii="GHEA Grapalat" w:hAnsi="GHEA Grapalat"/>
              </w:rPr>
              <w:t>ДИЗЕЛЬНОЕ ТОПЛИВО</w:t>
            </w:r>
          </w:p>
        </w:tc>
      </w:tr>
    </w:tbl>
    <w:p w:rsidR="000A2FE7" w:rsidRDefault="000A2FE7" w:rsidP="000A2FE7"/>
    <w:p w:rsidR="000A2FE7" w:rsidRPr="00C41A7E" w:rsidRDefault="000A2FE7" w:rsidP="000A2FE7"/>
    <w:p w:rsidR="00251369" w:rsidRPr="009044F1" w:rsidRDefault="00251369" w:rsidP="0025136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51369" w:rsidRPr="00AA5BD2" w:rsidRDefault="00251369" w:rsidP="00251369">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w:t>
      </w:r>
      <w:r w:rsidRPr="009044F1">
        <w:rPr>
          <w:rFonts w:ascii="GHEA Grapalat" w:hAnsi="GHEA Grapalat"/>
          <w:color w:val="000000"/>
        </w:rPr>
        <w:lastRenderedPageBreak/>
        <w:t>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w:t>
      </w:r>
      <w:r w:rsidR="00A425E2" w:rsidRPr="003F2899">
        <w:rPr>
          <w:rFonts w:ascii="GHEA Grapalat" w:hAnsi="GHEA Grapalat"/>
        </w:rPr>
        <w:lastRenderedPageBreak/>
        <w:t>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Pr="009044F1">
        <w:rPr>
          <w:rFonts w:ascii="GHEA Grapalat" w:hAnsi="GHEA Grapalat"/>
          <w:sz w:val="24"/>
          <w:szCs w:val="24"/>
        </w:rPr>
        <w:lastRenderedPageBreak/>
        <w:t xml:space="preserve">инструкции по подготовке заявок на </w:t>
      </w:r>
      <w:r w:rsidR="00A315D1">
        <w:rPr>
          <w:rFonts w:ascii="GHEA Grapalat" w:hAnsi="GHEA Grapalat"/>
          <w:sz w:val="24"/>
          <w:szCs w:val="24"/>
        </w:rPr>
        <w:t>запрос котировок</w:t>
      </w:r>
      <w:r w:rsidRPr="009044F1">
        <w:rPr>
          <w:rFonts w:ascii="GHEA Grapalat" w:hAnsi="GHEA Grapalat"/>
          <w:sz w:val="24"/>
          <w:szCs w:val="24"/>
        </w:rPr>
        <w:t>.</w:t>
      </w:r>
    </w:p>
    <w:p w:rsidR="00F057BE" w:rsidRPr="00956B41" w:rsidRDefault="00F057BE" w:rsidP="00F057BE">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Pr="00FD14D7">
        <w:rPr>
          <w:rFonts w:ascii="GHEA Grapalat" w:hAnsi="GHEA Grapalat"/>
          <w:b/>
          <w:sz w:val="24"/>
          <w:szCs w:val="24"/>
        </w:rPr>
        <w:t>1</w:t>
      </w:r>
      <w:r w:rsidRPr="002C7467">
        <w:rPr>
          <w:rFonts w:ascii="GHEA Grapalat" w:hAnsi="GHEA Grapalat"/>
          <w:b/>
          <w:sz w:val="24"/>
          <w:szCs w:val="24"/>
        </w:rPr>
        <w:t xml:space="preserve">:00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sidRPr="00F057BE">
        <w:rPr>
          <w:rFonts w:ascii="GHEA Grapalat" w:hAnsi="GHEA Grapalat"/>
          <w:b/>
          <w:sz w:val="24"/>
          <w:szCs w:val="24"/>
        </w:rPr>
        <w:t>д</w:t>
      </w:r>
      <w:r w:rsidR="00695E8D" w:rsidRPr="00F057BE">
        <w:rPr>
          <w:rFonts w:ascii="GHEA Grapalat" w:hAnsi="GHEA Grapalat"/>
          <w:b/>
          <w:sz w:val="24"/>
          <w:szCs w:val="24"/>
        </w:rPr>
        <w:t>екларацию</w:t>
      </w:r>
      <w:r w:rsidR="006A7E82" w:rsidRPr="00F057BE">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057BE">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057BE">
        <w:rPr>
          <w:rFonts w:ascii="GHEA Grapalat" w:hAnsi="GHEA Grapalat"/>
          <w:b/>
          <w:sz w:val="24"/>
          <w:szCs w:val="24"/>
        </w:rPr>
        <w:t>деклация</w:t>
      </w:r>
      <w:r w:rsidRPr="00F057BE">
        <w:rPr>
          <w:rFonts w:ascii="GHEA Grapalat" w:hAnsi="GHEA Grapalat"/>
          <w:b/>
          <w:sz w:val="24"/>
          <w:szCs w:val="24"/>
        </w:rPr>
        <w:t>, после вскрытия заявок публик</w:t>
      </w:r>
      <w:r w:rsidR="006A7E82" w:rsidRPr="00F057BE">
        <w:rPr>
          <w:rFonts w:ascii="GHEA Grapalat" w:hAnsi="GHEA Grapalat"/>
          <w:b/>
          <w:sz w:val="24"/>
          <w:szCs w:val="24"/>
        </w:rPr>
        <w:t>у</w:t>
      </w:r>
      <w:r w:rsidRPr="00F057BE">
        <w:rPr>
          <w:rFonts w:ascii="GHEA Grapalat" w:hAnsi="GHEA Grapalat"/>
          <w:b/>
          <w:sz w:val="24"/>
          <w:szCs w:val="24"/>
        </w:rPr>
        <w:t>ется в бюллетене вместе с объявлением о решении заключить договор;</w:t>
      </w:r>
      <w:r w:rsidR="005F25EF" w:rsidRPr="00F057BE">
        <w:rPr>
          <w:rFonts w:ascii="GHEA Grapalat" w:hAnsi="GHEA Grapalat"/>
          <w:b/>
          <w:sz w:val="24"/>
          <w:szCs w:val="24"/>
        </w:rPr>
        <w:t xml:space="preserve"> </w:t>
      </w:r>
      <w:r w:rsidR="00E80312" w:rsidRPr="00F057BE">
        <w:rPr>
          <w:rFonts w:ascii="GHEA Grapalat" w:hAnsi="GHEA Grapalat"/>
          <w:b/>
          <w:sz w:val="24"/>
          <w:szCs w:val="24"/>
          <w:vertAlign w:val="superscript"/>
        </w:rPr>
        <w:t>6</w:t>
      </w:r>
      <w:r w:rsidR="005D5092" w:rsidRPr="00F057BE">
        <w:rPr>
          <w:rFonts w:ascii="GHEA Grapalat" w:hAnsi="GHEA Grapalat"/>
          <w:b/>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AA129F" w:rsidRDefault="00EA0D10" w:rsidP="00B46D58">
      <w:pPr>
        <w:pStyle w:val="norm"/>
        <w:widowControl w:val="0"/>
        <w:tabs>
          <w:tab w:val="left" w:pos="1134"/>
        </w:tabs>
        <w:spacing w:after="160" w:line="240" w:lineRule="auto"/>
        <w:ind w:firstLine="284"/>
        <w:rPr>
          <w:rFonts w:ascii="GHEA Grapalat" w:hAnsi="GHEA Grapalat"/>
          <w:b/>
          <w:lang w:val="hy-AM"/>
        </w:rPr>
      </w:pPr>
      <w:r w:rsidRPr="00AA129F">
        <w:rPr>
          <w:rFonts w:ascii="GHEA Grapalat" w:hAnsi="GHEA Grapalat"/>
          <w:b/>
        </w:rPr>
        <w:t xml:space="preserve">  </w:t>
      </w:r>
      <w:r w:rsidR="00932115" w:rsidRPr="00AA129F">
        <w:rPr>
          <w:rFonts w:ascii="GHEA Grapalat" w:hAnsi="GHEA Grapalat"/>
          <w:b/>
        </w:rPr>
        <w:t>2</w:t>
      </w:r>
      <w:r w:rsidR="005F25EF" w:rsidRPr="00AA129F">
        <w:rPr>
          <w:rFonts w:ascii="GHEA Grapalat" w:hAnsi="GHEA Grapalat"/>
          <w:b/>
        </w:rPr>
        <w:t xml:space="preserve">) </w:t>
      </w:r>
      <w:r w:rsidR="005F25EF" w:rsidRPr="00AA129F">
        <w:rPr>
          <w:rFonts w:ascii="GHEA Grapalat" w:hAnsi="GHEA Grapalat"/>
          <w:b/>
          <w:sz w:val="24"/>
          <w:szCs w:val="24"/>
        </w:rPr>
        <w:t>технические характеристики</w:t>
      </w:r>
      <w:r w:rsidR="00932115" w:rsidRPr="00AA129F">
        <w:rPr>
          <w:rFonts w:ascii="GHEA Grapalat" w:hAnsi="GHEA Grapalat" w:cs="Sylfaen"/>
          <w:b/>
          <w:sz w:val="24"/>
          <w:szCs w:val="24"/>
        </w:rPr>
        <w:t xml:space="preserve"> предлагаемого им товара</w:t>
      </w:r>
      <w:r w:rsidR="005F25EF" w:rsidRPr="00AA129F">
        <w:rPr>
          <w:rFonts w:ascii="GHEA Grapalat" w:hAnsi="GHEA Grapalat"/>
          <w:b/>
          <w:sz w:val="24"/>
          <w:szCs w:val="24"/>
        </w:rPr>
        <w:t xml:space="preserve">, а также товарный знак, </w:t>
      </w:r>
      <w:r w:rsidR="00932115" w:rsidRPr="00AA129F">
        <w:rPr>
          <w:rFonts w:ascii="GHEA Grapalat" w:hAnsi="GHEA Grapalat" w:cs="Sylfaen"/>
          <w:b/>
          <w:sz w:val="24"/>
          <w:szCs w:val="24"/>
        </w:rPr>
        <w:t xml:space="preserve">фирменное наименование, </w:t>
      </w:r>
      <w:r w:rsidR="005F6602" w:rsidRPr="00AA129F">
        <w:rPr>
          <w:rFonts w:ascii="GHEA Grapalat" w:hAnsi="GHEA Grapalat" w:cs="Sylfaen"/>
          <w:b/>
          <w:sz w:val="24"/>
          <w:szCs w:val="24"/>
        </w:rPr>
        <w:t xml:space="preserve">модель </w:t>
      </w:r>
      <w:r w:rsidR="00932115" w:rsidRPr="00AA129F">
        <w:rPr>
          <w:rFonts w:ascii="GHEA Grapalat" w:hAnsi="GHEA Grapalat" w:cs="Sylfaen"/>
          <w:b/>
          <w:sz w:val="24"/>
          <w:szCs w:val="24"/>
        </w:rPr>
        <w:t>и</w:t>
      </w:r>
      <w:r w:rsidR="00932115" w:rsidRPr="00AA129F">
        <w:rPr>
          <w:rFonts w:ascii="GHEA Grapalat" w:hAnsi="GHEA Grapalat"/>
          <w:b/>
          <w:sz w:val="24"/>
          <w:szCs w:val="24"/>
        </w:rPr>
        <w:t xml:space="preserve"> </w:t>
      </w:r>
      <w:r w:rsidR="005F25EF" w:rsidRPr="00AA129F">
        <w:rPr>
          <w:rFonts w:ascii="GHEA Grapalat" w:hAnsi="GHEA Grapalat"/>
          <w:b/>
          <w:sz w:val="24"/>
          <w:szCs w:val="24"/>
        </w:rPr>
        <w:t>наименование производителя, (далее — полное описание товара</w:t>
      </w:r>
      <w:r w:rsidR="005F25EF" w:rsidRPr="00AA129F">
        <w:rPr>
          <w:rFonts w:ascii="GHEA Grapalat" w:hAnsi="GHEA Grapalat"/>
          <w:b/>
        </w:rPr>
        <w:t>)</w:t>
      </w:r>
      <w:r w:rsidR="00B82520" w:rsidRPr="00AA129F">
        <w:rPr>
          <w:rFonts w:ascii="GHEA Grapalat" w:hAnsi="GHEA Grapalat"/>
          <w:b/>
        </w:rPr>
        <w:t xml:space="preserve">. </w:t>
      </w:r>
      <w:r w:rsidR="00B82520" w:rsidRPr="00AA129F">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A129F">
        <w:rPr>
          <w:rFonts w:ascii="GHEA Grapalat" w:hAnsi="GHEA Grapalat"/>
          <w:b/>
          <w:sz w:val="24"/>
          <w:szCs w:val="24"/>
        </w:rPr>
        <w:t xml:space="preserve">модель </w:t>
      </w:r>
      <w:r w:rsidR="005F6602" w:rsidRPr="00AA129F">
        <w:rPr>
          <w:rFonts w:ascii="GHEA Grapalat" w:hAnsi="GHEA Grapalat"/>
          <w:b/>
        </w:rPr>
        <w:t>если не применяется условие, установленное последним предложением пункта 1.1 настоящей части</w:t>
      </w:r>
      <w:r w:rsidR="00B82520" w:rsidRPr="00AA129F" w:rsidDel="001B47B5">
        <w:rPr>
          <w:rFonts w:ascii="GHEA Grapalat" w:hAnsi="GHEA Grapalat"/>
          <w:b/>
        </w:rPr>
        <w:t xml:space="preserve"> </w:t>
      </w:r>
      <w:r w:rsidR="00EA6AE0" w:rsidRPr="00AA129F">
        <w:rPr>
          <w:rStyle w:val="FootnoteReference"/>
          <w:rFonts w:ascii="GHEA Grapalat" w:hAnsi="GHEA Grapalat" w:cs="Sylfaen"/>
          <w:b/>
          <w:sz w:val="24"/>
          <w:szCs w:val="24"/>
        </w:rPr>
        <w:footnoteReference w:customMarkFollows="1" w:id="3"/>
        <w:t>7</w:t>
      </w:r>
      <w:r w:rsidR="005F25EF" w:rsidRPr="00AA129F">
        <w:rPr>
          <w:rFonts w:ascii="GHEA Grapalat" w:hAnsi="GHEA Grapalat" w:cs="Sylfaen"/>
          <w:b/>
          <w:sz w:val="24"/>
          <w:szCs w:val="24"/>
        </w:rPr>
        <w:t>:</w:t>
      </w:r>
      <w:r w:rsidR="00932115" w:rsidRPr="00AA129F">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w:t>
      </w:r>
      <w:r w:rsidRPr="009044F1">
        <w:rPr>
          <w:rFonts w:ascii="GHEA Grapalat" w:hAnsi="GHEA Grapalat"/>
          <w:sz w:val="24"/>
          <w:szCs w:val="24"/>
        </w:rPr>
        <w:lastRenderedPageBreak/>
        <w:t>"налог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571A1" w:rsidRDefault="00FD2748" w:rsidP="00B571A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571A1" w:rsidRPr="009044F1">
        <w:rPr>
          <w:rFonts w:ascii="GHEA Grapalat" w:hAnsi="GHEA Grapalat"/>
          <w:sz w:val="24"/>
          <w:szCs w:val="24"/>
        </w:rPr>
        <w:t>Вскрытие заявок произойдет на "</w:t>
      </w:r>
      <w:r w:rsidR="00B571A1" w:rsidRPr="00016450">
        <w:rPr>
          <w:rFonts w:ascii="GHEA Grapalat" w:hAnsi="GHEA Grapalat"/>
        </w:rPr>
        <w:t>"</w:t>
      </w:r>
      <w:r w:rsidR="00B571A1" w:rsidRPr="00661596">
        <w:rPr>
          <w:rFonts w:ascii="GHEA Grapalat" w:hAnsi="GHEA Grapalat"/>
        </w:rPr>
        <w:t>7</w:t>
      </w:r>
      <w:r w:rsidR="00B571A1">
        <w:rPr>
          <w:rFonts w:ascii="GHEA Grapalat" w:hAnsi="GHEA Grapalat"/>
          <w:sz w:val="24"/>
          <w:szCs w:val="24"/>
        </w:rPr>
        <w:t>"-</w:t>
      </w:r>
      <w:r w:rsidR="00B571A1" w:rsidRPr="009044F1">
        <w:rPr>
          <w:rFonts w:ascii="GHEA Grapalat" w:hAnsi="GHEA Grapalat"/>
          <w:sz w:val="24"/>
          <w:szCs w:val="24"/>
        </w:rPr>
        <w:t>й день в "</w:t>
      </w:r>
      <w:r w:rsidR="00B571A1" w:rsidRPr="00016450">
        <w:rPr>
          <w:rFonts w:ascii="GHEA Grapalat" w:hAnsi="GHEA Grapalat"/>
        </w:rPr>
        <w:t>"</w:t>
      </w:r>
      <w:r w:rsidR="00B571A1" w:rsidRPr="00EB1B19">
        <w:rPr>
          <w:rFonts w:ascii="GHEA Grapalat" w:hAnsi="GHEA Grapalat"/>
        </w:rPr>
        <w:t>1</w:t>
      </w:r>
      <w:r w:rsidR="00B571A1" w:rsidRPr="00FD14D7">
        <w:rPr>
          <w:rFonts w:ascii="GHEA Grapalat" w:hAnsi="GHEA Grapalat"/>
        </w:rPr>
        <w:t>1</w:t>
      </w:r>
      <w:r w:rsidR="00B571A1" w:rsidRPr="00EB1B19">
        <w:rPr>
          <w:rFonts w:ascii="GHEA Grapalat" w:hAnsi="GHEA Grapalat"/>
        </w:rPr>
        <w:t>:</w:t>
      </w:r>
      <w:r w:rsidR="00B571A1" w:rsidRPr="00C90F08">
        <w:rPr>
          <w:rFonts w:ascii="GHEA Grapalat" w:hAnsi="GHEA Grapalat"/>
        </w:rPr>
        <w:t>0</w:t>
      </w:r>
      <w:r w:rsidR="00B571A1" w:rsidRPr="00EB1B19">
        <w:rPr>
          <w:rFonts w:ascii="GHEA Grapalat" w:hAnsi="GHEA Grapalat"/>
        </w:rPr>
        <w:t>0</w:t>
      </w:r>
      <w:r w:rsidR="00B571A1" w:rsidRPr="00016450">
        <w:rPr>
          <w:rFonts w:ascii="GHEA Grapalat" w:hAnsi="GHEA Grapalat"/>
        </w:rPr>
        <w:t xml:space="preserve">" </w:t>
      </w:r>
      <w:r w:rsidR="00B571A1" w:rsidRPr="009044F1">
        <w:rPr>
          <w:rFonts w:ascii="GHEA Grapalat" w:hAnsi="GHEA Grapalat"/>
          <w:sz w:val="24"/>
          <w:szCs w:val="24"/>
        </w:rPr>
        <w:t xml:space="preserve">" со дня опубликования в </w:t>
      </w:r>
      <w:r w:rsidR="00B571A1">
        <w:rPr>
          <w:rFonts w:ascii="GHEA Grapalat" w:hAnsi="GHEA Grapalat"/>
          <w:sz w:val="24"/>
          <w:szCs w:val="24"/>
        </w:rPr>
        <w:t>бюллетене</w:t>
      </w:r>
      <w:r w:rsidR="00B571A1" w:rsidRPr="009044F1">
        <w:rPr>
          <w:rFonts w:ascii="GHEA Grapalat" w:hAnsi="GHEA Grapalat"/>
          <w:sz w:val="24"/>
          <w:szCs w:val="24"/>
        </w:rPr>
        <w:t xml:space="preserve"> объявления и приглашения на настоящую процедуру. </w:t>
      </w:r>
    </w:p>
    <w:p w:rsidR="00C64E56" w:rsidRPr="0052423E" w:rsidRDefault="009B6D58" w:rsidP="00B571A1">
      <w:pPr>
        <w:pStyle w:val="BodyTextIndent2"/>
        <w:widowControl w:val="0"/>
        <w:tabs>
          <w:tab w:val="left" w:pos="1134"/>
        </w:tabs>
        <w:spacing w:after="160" w:line="240" w:lineRule="auto"/>
        <w:ind w:firstLine="567"/>
        <w:rPr>
          <w:rFonts w:ascii="GHEA Grapalat" w:hAnsi="GHEA Grapalat"/>
          <w:sz w:val="24"/>
          <w:szCs w:val="24"/>
        </w:rPr>
      </w:pPr>
      <w:r w:rsidRPr="0052423E">
        <w:rPr>
          <w:rFonts w:ascii="GHEA Grapalat" w:hAnsi="GHEA Grapalat"/>
          <w:sz w:val="24"/>
          <w:szCs w:val="24"/>
        </w:rPr>
        <w:t>На заседании по вскрытию</w:t>
      </w:r>
      <w:r w:rsidR="001F2926" w:rsidRPr="0052423E">
        <w:rPr>
          <w:rFonts w:ascii="GHEA Grapalat" w:hAnsi="GHEA Grapalat"/>
          <w:sz w:val="24"/>
          <w:szCs w:val="24"/>
        </w:rPr>
        <w:t xml:space="preserve"> и оценке</w:t>
      </w:r>
      <w:r w:rsidRPr="0052423E">
        <w:rPr>
          <w:rFonts w:ascii="GHEA Grapalat" w:hAnsi="GHEA Grapalat"/>
          <w:sz w:val="24"/>
          <w:szCs w:val="24"/>
        </w:rPr>
        <w:t xml:space="preserve"> заявок</w:t>
      </w:r>
      <w:r w:rsidR="00C64E56" w:rsidRPr="0052423E">
        <w:rPr>
          <w:rFonts w:ascii="GHEA Grapalat" w:hAnsi="GHEA Grapalat"/>
          <w:sz w:val="24"/>
          <w:szCs w:val="24"/>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закупаемые в рамках настоящей процедуры товары, а также выраженные одним </w:t>
      </w:r>
      <w:r w:rsidR="00576D5D" w:rsidRPr="009044F1">
        <w:rPr>
          <w:rFonts w:ascii="GHEA Grapalat" w:hAnsi="GHEA Grapalat"/>
        </w:rPr>
        <w:lastRenderedPageBreak/>
        <w:t>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B25E1F"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5E1F" w:rsidRPr="00C90F08">
        <w:rPr>
          <w:rFonts w:ascii="GHEA Grapalat" w:hAnsi="GHEA Grapalat"/>
          <w:i w:val="0"/>
          <w:sz w:val="24"/>
          <w:szCs w:val="24"/>
        </w:rPr>
        <w:t xml:space="preserve">ЦБ </w:t>
      </w:r>
      <w:r w:rsidR="00B25E1F" w:rsidRPr="00016450">
        <w:rPr>
          <w:rFonts w:ascii="GHEA Grapalat" w:hAnsi="GHEA Grapalat"/>
          <w:i w:val="0"/>
          <w:sz w:val="24"/>
          <w:szCs w:val="24"/>
        </w:rPr>
        <w:t xml:space="preserve"> </w:t>
      </w:r>
      <w:r w:rsidR="00B25E1F" w:rsidRPr="00C90F08">
        <w:rPr>
          <w:rFonts w:ascii="GHEA Grapalat" w:hAnsi="GHEA Grapalat"/>
          <w:i w:val="0"/>
          <w:sz w:val="24"/>
          <w:szCs w:val="24"/>
        </w:rPr>
        <w:t>Армении</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r w:rsidR="00A55C6C">
        <w:rPr>
          <w:rFonts w:ascii="GHEA Grapalat" w:hAnsi="GHEA Grapalat"/>
          <w:sz w:val="24"/>
          <w:szCs w:val="24"/>
        </w:rPr>
        <w:lastRenderedPageBreak/>
        <w:t>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lastRenderedPageBreak/>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w:t>
      </w:r>
      <w:r w:rsidRPr="009044F1">
        <w:rPr>
          <w:rFonts w:ascii="GHEA Grapalat" w:hAnsi="GHEA Grapalat"/>
          <w:sz w:val="24"/>
          <w:szCs w:val="24"/>
        </w:rPr>
        <w:lastRenderedPageBreak/>
        <w:t>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 xml:space="preserve">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w:t>
      </w:r>
      <w:r w:rsidR="00C20AD3" w:rsidRPr="00637CD2">
        <w:rPr>
          <w:rFonts w:ascii="GHEA Grapalat" w:hAnsi="GHEA Grapalat" w:cs="Sylfaen"/>
        </w:rPr>
        <w:lastRenderedPageBreak/>
        <w:t>(или)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B21415">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21415">
        <w:rPr>
          <w:rStyle w:val="FootnoteReference"/>
          <w:rFonts w:ascii="GHEA Grapalat" w:hAnsi="GHEA Grapalat"/>
          <w:b/>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w:t>
      </w:r>
      <w:r w:rsidRPr="009044F1">
        <w:rPr>
          <w:rFonts w:ascii="GHEA Grapalat" w:hAnsi="GHEA Grapalat"/>
          <w:sz w:val="24"/>
          <w:szCs w:val="24"/>
        </w:rPr>
        <w:lastRenderedPageBreak/>
        <w:t>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B21415" w:rsidP="0084513E">
      <w:pPr>
        <w:pStyle w:val="BodyTextIndent2"/>
        <w:widowControl w:val="0"/>
        <w:spacing w:after="160" w:line="240" w:lineRule="auto"/>
        <w:ind w:left="284" w:firstLine="567"/>
        <w:contextualSpacing/>
        <w:rPr>
          <w:rFonts w:ascii="GHEA Grapalat" w:hAnsi="GHEA Grapalat"/>
          <w:sz w:val="24"/>
          <w:szCs w:val="24"/>
        </w:rPr>
      </w:pPr>
      <w:r w:rsidRPr="00FD14D7">
        <w:rPr>
          <w:rFonts w:ascii="GHEA Grapalat" w:hAnsi="GHEA Grapalat"/>
          <w:b/>
          <w:sz w:val="24"/>
          <w:szCs w:val="24"/>
        </w:rPr>
        <w:t>Период ожидания в случае настоящей процедуры составляет "10" календарных дней. Период ожидания</w:t>
      </w:r>
      <w:r w:rsidR="0084513E">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w:t>
      </w:r>
      <w:r w:rsidRPr="00FD14D7">
        <w:rPr>
          <w:rFonts w:ascii="GHEA Grapalat" w:hAnsi="GHEA Grapalat"/>
          <w:b/>
          <w:color w:val="000000" w:themeColor="text1"/>
        </w:rPr>
        <w:t>в течение 5-и рабочих дней после дня его получения,</w:t>
      </w:r>
      <w:r w:rsidRPr="00681C1F">
        <w:rPr>
          <w:rFonts w:ascii="GHEA Grapalat" w:hAnsi="GHEA Grapalat"/>
          <w:color w:val="000000" w:themeColor="text1"/>
        </w:rPr>
        <w:t xml:space="preserve">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3A4A85" w:rsidRPr="003D57AD" w:rsidRDefault="003A4A85" w:rsidP="003A4A85">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FD14D7">
        <w:rPr>
          <w:rFonts w:ascii="GHEA Grapalat" w:hAnsi="GHEA Grapalat"/>
          <w:b/>
        </w:rPr>
        <w:t xml:space="preserve">Размер обеспечения квалификации равен </w:t>
      </w:r>
      <w:r>
        <w:rPr>
          <w:rFonts w:ascii="GHEA Grapalat" w:hAnsi="GHEA Grapalat"/>
          <w:b/>
        </w:rPr>
        <w:t>15</w:t>
      </w:r>
      <w:r w:rsidRPr="00FD14D7">
        <w:rPr>
          <w:rFonts w:ascii="GHEA Grapalat" w:hAnsi="GHEA Grapalat"/>
          <w:b/>
        </w:rPr>
        <w:t xml:space="preserve"> процентам от цены закупки товаров закупаемых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3A4A85" w:rsidRPr="00BF3E44" w:rsidRDefault="003A4A85" w:rsidP="003A4A85">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казначействе</w:t>
      </w:r>
      <w:r w:rsidRPr="00BF3E44">
        <w:rPr>
          <w:rFonts w:ascii="GHEA Grapalat" w:hAnsi="GHEA Grapalat" w:cs="Sylfaen"/>
        </w:rPr>
        <w:t xml:space="preserve"> </w:t>
      </w:r>
      <w:r w:rsidRPr="00BF3E44">
        <w:rPr>
          <w:rFonts w:ascii="GHEA Grapalat" w:hAnsi="GHEA Grapalat" w:cs="GHEA Grapalat"/>
        </w:rPr>
        <w:t>на</w:t>
      </w:r>
      <w:r w:rsidRPr="00BF3E44">
        <w:rPr>
          <w:rFonts w:ascii="GHEA Grapalat" w:hAnsi="GHEA Grapalat" w:cs="Sylfaen"/>
        </w:rPr>
        <w:t xml:space="preserve"> </w:t>
      </w:r>
      <w:r w:rsidRPr="00BF3E44">
        <w:rPr>
          <w:rFonts w:ascii="GHEA Grapalat" w:hAnsi="GHEA Grapalat" w:cs="GHEA Grapalat"/>
        </w:rPr>
        <w:t>имя</w:t>
      </w:r>
      <w:r w:rsidRPr="00BF3E44">
        <w:rPr>
          <w:rFonts w:ascii="GHEA Grapalat" w:hAnsi="GHEA Grapalat" w:cs="Sylfaen"/>
        </w:rPr>
        <w:t xml:space="preserve"> </w:t>
      </w:r>
      <w:r w:rsidRPr="00BF3E44">
        <w:rPr>
          <w:rFonts w:ascii="GHEA Grapalat" w:hAnsi="GHEA Grapalat" w:cs="GHEA Grapalat"/>
        </w:rPr>
        <w:t>уполномоченного</w:t>
      </w:r>
      <w:r w:rsidRPr="00BF3E44">
        <w:rPr>
          <w:rFonts w:ascii="GHEA Grapalat" w:hAnsi="GHEA Grapalat" w:cs="Sylfaen"/>
        </w:rPr>
        <w:t xml:space="preserve"> </w:t>
      </w:r>
      <w:r w:rsidRPr="00BF3E44">
        <w:rPr>
          <w:rFonts w:ascii="GHEA Grapalat" w:hAnsi="GHEA Grapalat" w:cs="GHEA Grapalat"/>
        </w:rPr>
        <w:t>органа</w:t>
      </w:r>
      <w:r w:rsidRPr="00BF3E44">
        <w:rPr>
          <w:rFonts w:ascii="GHEA Grapalat" w:hAnsi="GHEA Grapalat" w:cs="Sylfaen"/>
        </w:rPr>
        <w:t>.</w:t>
      </w:r>
    </w:p>
    <w:p w:rsidR="003A4A85" w:rsidRPr="00CE31A0" w:rsidRDefault="003A4A85" w:rsidP="003A4A85">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A4A85" w:rsidRPr="004408E1" w:rsidRDefault="003A4A85" w:rsidP="003A4A85">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A4A85" w:rsidRDefault="003A4A85" w:rsidP="003A4A85">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3A4A85" w:rsidRPr="0052513C" w:rsidRDefault="003A4A85" w:rsidP="003A4A85">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3A4A85" w:rsidRPr="00564A46" w:rsidRDefault="003A4A85" w:rsidP="003A4A85">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3A4A85" w:rsidRPr="00564A46" w:rsidRDefault="003A4A85" w:rsidP="003A4A85">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3A4A85" w:rsidRPr="00564A46" w:rsidRDefault="003A4A85" w:rsidP="003A4A85">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3A4A85" w:rsidRPr="00564A46" w:rsidRDefault="003A4A85" w:rsidP="003A4A85">
      <w:pPr>
        <w:pStyle w:val="FootnoteText"/>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3A4A85" w:rsidRPr="00FF309F" w:rsidRDefault="003A4A85" w:rsidP="003A4A85">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A4A85" w:rsidRPr="00707948" w:rsidRDefault="003A4A85" w:rsidP="003A4A85">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A4A85" w:rsidRPr="009044F1" w:rsidRDefault="003A4A85" w:rsidP="003A4A85">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Pr="00FD14D7">
        <w:rPr>
          <w:rFonts w:ascii="GHEA Grapalat" w:hAnsi="GHEA Grapalat"/>
          <w:b/>
        </w:rPr>
        <w:lastRenderedPageBreak/>
        <w:t xml:space="preserve">закупки.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DA3D75">
        <w:rPr>
          <w:rFonts w:ascii="GHEA Grapalat" w:hAnsi="GHEA Grapalat"/>
        </w:rPr>
        <w:t>в одностороннем порядке утвержденного заявления-в виде неустойки (приложение 5.1) или наличных денег</w:t>
      </w:r>
      <w:r>
        <w:rPr>
          <w:rStyle w:val="FootnoteReference"/>
          <w:rFonts w:ascii="GHEA Grapalat" w:hAnsi="GHEA Grapalat"/>
        </w:rPr>
        <w:t xml:space="preserve"> </w:t>
      </w:r>
      <w:r>
        <w:rPr>
          <w:rStyle w:val="FootnoteReference"/>
          <w:rFonts w:ascii="GHEA Grapalat" w:hAnsi="GHEA Grapalat"/>
        </w:rPr>
        <w:footnoteReference w:customMarkFollows="1" w:id="6"/>
        <w:t>13</w:t>
      </w:r>
      <w:r>
        <w:rPr>
          <w:rFonts w:ascii="GHEA Grapalat" w:hAnsi="GHEA Grapalat"/>
        </w:rPr>
        <w:t>.</w:t>
      </w:r>
    </w:p>
    <w:p w:rsidR="003A4A85" w:rsidRDefault="003A4A85" w:rsidP="003A4A85">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3A4A85" w:rsidRPr="00DC30CC"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sidRPr="00FD14D7">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A4A85" w:rsidRPr="00250377" w:rsidRDefault="003A4A85" w:rsidP="003A4A85">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A4A85" w:rsidRPr="00625529" w:rsidRDefault="003A4A85" w:rsidP="003A4A85">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3A4A85" w:rsidRPr="009044F1"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A4A85" w:rsidRDefault="003A4A85" w:rsidP="003A4A85">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74650E">
        <w:rPr>
          <w:rFonts w:ascii="GHEA Grapalat" w:hAnsi="GHEA Grapalat"/>
        </w:rPr>
        <w:lastRenderedPageBreak/>
        <w:t>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3A4A85" w:rsidRPr="00B2678A"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3A4A85" w:rsidRDefault="003A4A85" w:rsidP="003A4A85">
      <w:pPr>
        <w:widowControl w:val="0"/>
        <w:tabs>
          <w:tab w:val="left" w:pos="1134"/>
        </w:tabs>
        <w:spacing w:after="160"/>
        <w:ind w:firstLine="567"/>
        <w:jc w:val="both"/>
        <w:rPr>
          <w:rFonts w:ascii="GHEA Grapalat" w:hAnsi="GHEA Grapalat"/>
        </w:rPr>
      </w:pPr>
    </w:p>
    <w:p w:rsidR="003A4A85" w:rsidRDefault="003A4A85" w:rsidP="003A4A85">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rPr>
          <w:rFonts w:ascii="GHEA Grapalat" w:hAnsi="GHEA Grapalat" w:cs="Sylfaen"/>
        </w:rPr>
      </w:pPr>
      <w:r>
        <w:rPr>
          <w:rFonts w:ascii="GHEA Grapalat" w:hAnsi="GHEA Grapalat" w:cs="Sylfaen"/>
        </w:rPr>
        <w:br w:type="page"/>
      </w:r>
    </w:p>
    <w:p w:rsidR="003A4A85" w:rsidRPr="009044F1" w:rsidRDefault="003A4A85" w:rsidP="003A4A85">
      <w:pPr>
        <w:widowControl w:val="0"/>
        <w:tabs>
          <w:tab w:val="left" w:pos="1134"/>
        </w:tabs>
        <w:spacing w:after="160"/>
        <w:ind w:firstLine="567"/>
        <w:jc w:val="both"/>
        <w:rPr>
          <w:rFonts w:ascii="GHEA Grapalat" w:hAnsi="GHEA Grapalat" w:cs="Sylfaen"/>
        </w:rPr>
      </w:pPr>
    </w:p>
    <w:p w:rsidR="003A4A85" w:rsidRDefault="003A4A85" w:rsidP="003A4A8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A4A85" w:rsidRPr="009044F1" w:rsidRDefault="003A4A85" w:rsidP="003A4A85">
      <w:pPr>
        <w:rPr>
          <w:rFonts w:ascii="GHEA Grapalat" w:hAnsi="GHEA Grapalat" w:cs="Arial"/>
          <w:b/>
        </w:rPr>
      </w:pP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Pr>
          <w:rStyle w:val="FootnoteReference"/>
          <w:rFonts w:ascii="GHEA Grapalat" w:hAnsi="GHEA Grapalat"/>
        </w:rPr>
        <w:footnoteReference w:customMarkFollows="1" w:id="7"/>
        <w:t>14</w:t>
      </w:r>
      <w:r w:rsidRPr="009044F1">
        <w:rPr>
          <w:rFonts w:ascii="GHEA Grapalat" w:hAnsi="GHEA Grapalat"/>
        </w:rPr>
        <w:t>.</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A4A85" w:rsidRPr="00D3436F" w:rsidRDefault="003A4A85" w:rsidP="003A4A8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ПО СО</w:t>
      </w:r>
      <w:r w:rsidR="00A93141" w:rsidRPr="009044F1">
        <w:rPr>
          <w:rFonts w:ascii="GHEA Grapalat" w:hAnsi="GHEA Grapalat"/>
          <w:b/>
        </w:rPr>
        <w:t>СТАВЛЕН</w:t>
      </w:r>
      <w:r w:rsidRPr="009044F1">
        <w:rPr>
          <w:rFonts w:ascii="GHEA Grapalat" w:hAnsi="GHEA Grapalat"/>
          <w:b/>
        </w:rPr>
        <w:t xml:space="preserve">ИЮ </w:t>
      </w:r>
      <w:r w:rsidR="00191D27">
        <w:rPr>
          <w:rFonts w:ascii="GHEA Grapalat" w:hAnsi="GHEA Grapalat"/>
          <w:b/>
        </w:rPr>
        <w:br/>
      </w:r>
      <w:r w:rsidRPr="009044F1">
        <w:rPr>
          <w:rFonts w:ascii="GHEA Grapalat" w:hAnsi="GHEA Grapalat"/>
          <w:b/>
        </w:rPr>
        <w:t xml:space="preserve">ЗАЯВКИ НА </w:t>
      </w:r>
      <w:r w:rsidR="00A93141">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w:t>
      </w:r>
      <w:r w:rsidRPr="002658C9">
        <w:rPr>
          <w:rFonts w:ascii="GHEA Grapalat" w:hAnsi="GHEA Grapalat"/>
        </w:rPr>
        <w:lastRenderedPageBreak/>
        <w:t>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72B" w:rsidRPr="00806B9A">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315D1" w:rsidRDefault="00A315D1" w:rsidP="00B46D58">
      <w:pPr>
        <w:pStyle w:val="norm"/>
        <w:widowControl w:val="0"/>
        <w:spacing w:after="160" w:line="240" w:lineRule="auto"/>
        <w:ind w:firstLine="284"/>
        <w:jc w:val="right"/>
        <w:rPr>
          <w:rFonts w:ascii="GHEA Grapalat" w:hAnsi="GHEA Grapalat"/>
          <w:b/>
          <w:sz w:val="24"/>
          <w:szCs w:val="24"/>
        </w:rPr>
      </w:pPr>
    </w:p>
    <w:p w:rsidR="00A315D1" w:rsidRDefault="00A315D1" w:rsidP="00B46D58">
      <w:pPr>
        <w:pStyle w:val="norm"/>
        <w:widowControl w:val="0"/>
        <w:spacing w:after="160" w:line="240" w:lineRule="auto"/>
        <w:ind w:firstLine="284"/>
        <w:jc w:val="right"/>
        <w:rPr>
          <w:rFonts w:ascii="GHEA Grapalat" w:hAnsi="GHEA Grapalat"/>
          <w:b/>
          <w:sz w:val="24"/>
          <w:szCs w:val="24"/>
        </w:rPr>
      </w:pPr>
    </w:p>
    <w:p w:rsidR="00A315D1" w:rsidRDefault="00A315D1" w:rsidP="00B46D58">
      <w:pPr>
        <w:pStyle w:val="norm"/>
        <w:widowControl w:val="0"/>
        <w:spacing w:after="160" w:line="240" w:lineRule="auto"/>
        <w:ind w:firstLine="284"/>
        <w:jc w:val="right"/>
        <w:rPr>
          <w:rFonts w:ascii="GHEA Grapalat" w:hAnsi="GHEA Grapalat"/>
          <w:b/>
          <w:sz w:val="24"/>
          <w:szCs w:val="24"/>
        </w:rPr>
      </w:pPr>
    </w:p>
    <w:p w:rsidR="00A315D1" w:rsidRDefault="00A315D1"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Pr="00F677F1" w:rsidRDefault="00A6672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6672B" w:rsidRPr="00374F4A" w:rsidRDefault="00A6672B" w:rsidP="00A667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A6672B" w:rsidRPr="00F37A32" w:rsidRDefault="00A6672B" w:rsidP="00A6672B">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A93141">
        <w:rPr>
          <w:rFonts w:ascii="GHEA Grapalat" w:hAnsi="GHEA Grapalat"/>
          <w:b/>
          <w:sz w:val="24"/>
          <w:szCs w:val="24"/>
        </w:rPr>
        <w:t>25/19</w:t>
      </w:r>
    </w:p>
    <w:p w:rsidR="00A6672B" w:rsidRPr="00374F4A" w:rsidRDefault="00A6672B" w:rsidP="00A6672B">
      <w:pPr>
        <w:widowControl w:val="0"/>
        <w:spacing w:after="120"/>
        <w:jc w:val="center"/>
        <w:rPr>
          <w:rFonts w:ascii="GHEA Grapalat" w:hAnsi="GHEA Grapalat" w:cs="Sylfaen"/>
          <w:b/>
        </w:rPr>
      </w:pPr>
    </w:p>
    <w:p w:rsidR="00A6672B" w:rsidRPr="00374F4A" w:rsidRDefault="00A6672B" w:rsidP="00A6672B">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ОБЪЯВЛЕНИЕ </w:t>
      </w:r>
      <w:r w:rsidRPr="00374F4A">
        <w:rPr>
          <w:rFonts w:ascii="GHEA Grapalat" w:hAnsi="GHEA Grapalat"/>
          <w:b/>
        </w:rPr>
        <w:t>*</w:t>
      </w:r>
    </w:p>
    <w:p w:rsidR="00A6672B" w:rsidRPr="00374F4A" w:rsidRDefault="00A6672B" w:rsidP="00A6672B">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FD0971">
        <w:rPr>
          <w:rFonts w:ascii="GHEA Grapalat" w:hAnsi="GHEA Grapalat"/>
          <w:sz w:val="24"/>
          <w:szCs w:val="24"/>
        </w:rPr>
        <w:t>запрос</w:t>
      </w:r>
      <w:r>
        <w:rPr>
          <w:rFonts w:ascii="GHEA Grapalat" w:hAnsi="GHEA Grapalat"/>
          <w:sz w:val="24"/>
          <w:szCs w:val="24"/>
        </w:rPr>
        <w:t>е</w:t>
      </w:r>
      <w:r w:rsidRPr="00FD0971">
        <w:rPr>
          <w:rFonts w:ascii="GHEA Grapalat" w:hAnsi="GHEA Grapalat"/>
          <w:sz w:val="24"/>
          <w:szCs w:val="24"/>
        </w:rPr>
        <w:t xml:space="preserve"> котировок </w:t>
      </w:r>
      <w:r>
        <w:rPr>
          <w:rFonts w:ascii="GHEA Grapalat" w:hAnsi="GHEA Grapalat"/>
          <w:sz w:val="24"/>
          <w:szCs w:val="24"/>
        </w:rPr>
        <w:t xml:space="preserve"> </w:t>
      </w:r>
    </w:p>
    <w:p w:rsidR="00A6672B" w:rsidRPr="00374F4A" w:rsidRDefault="00A6672B" w:rsidP="00A6672B">
      <w:pPr>
        <w:widowControl w:val="0"/>
        <w:spacing w:after="120"/>
        <w:jc w:val="center"/>
        <w:rPr>
          <w:rFonts w:ascii="GHEA Grapalat" w:hAnsi="GHEA Grapalat"/>
        </w:rPr>
      </w:pPr>
    </w:p>
    <w:p w:rsidR="00A6672B" w:rsidRPr="00C4157A" w:rsidRDefault="00A6672B" w:rsidP="00A6672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6672B" w:rsidRPr="000C1746" w:rsidRDefault="00A6672B" w:rsidP="00A6672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A6672B" w:rsidRPr="00DA5EA0" w:rsidRDefault="00A6672B" w:rsidP="00A6672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A6672B" w:rsidRPr="000C1746" w:rsidRDefault="00A6672B" w:rsidP="00A6672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672B" w:rsidRPr="00F37A32" w:rsidRDefault="00A6672B" w:rsidP="00A6672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A93141">
        <w:rPr>
          <w:rFonts w:ascii="GHEA Grapalat" w:hAnsi="GHEA Grapalat"/>
          <w:b/>
        </w:rPr>
        <w:t>25/19</w:t>
      </w:r>
    </w:p>
    <w:p w:rsidR="00A6672B" w:rsidRPr="00C4157A" w:rsidRDefault="00A6672B" w:rsidP="00A6672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A6672B" w:rsidRPr="00DA5EA0" w:rsidRDefault="00A6672B" w:rsidP="00A6672B">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A6672B" w:rsidRPr="002B75BF" w:rsidRDefault="00A6672B" w:rsidP="00A6672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6672B" w:rsidRPr="000C1746" w:rsidRDefault="00A6672B" w:rsidP="00A6672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A6672B" w:rsidRPr="00DA5EA0" w:rsidRDefault="00A6672B" w:rsidP="00A6672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6672B" w:rsidRPr="000C1746" w:rsidRDefault="00A6672B" w:rsidP="00A6672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Pr>
          <w:rFonts w:ascii="GHEA Grapalat" w:hAnsi="GHEA Grapalat"/>
        </w:rPr>
        <w:t>Данные       ----------------------------------------  следующие:</w:t>
      </w:r>
    </w:p>
    <w:p w:rsidR="00A6672B" w:rsidRPr="000811C1" w:rsidRDefault="00A6672B" w:rsidP="00A6672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A6672B" w:rsidRDefault="00A6672B" w:rsidP="00A6672B">
      <w:pPr>
        <w:jc w:val="both"/>
        <w:rPr>
          <w:rFonts w:ascii="GHEA Grapalat" w:hAnsi="GHEA Grapalat"/>
        </w:rPr>
      </w:pPr>
    </w:p>
    <w:p w:rsidR="00A6672B" w:rsidRPr="00B443ED" w:rsidRDefault="00A6672B" w:rsidP="00A6672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A6672B" w:rsidRPr="000C1746" w:rsidRDefault="00A6672B" w:rsidP="00A6672B">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A6672B" w:rsidRDefault="00A6672B" w:rsidP="00A6672B">
      <w:pPr>
        <w:jc w:val="both"/>
        <w:rPr>
          <w:rFonts w:ascii="GHEA Grapalat" w:hAnsi="GHEA Grapalat"/>
        </w:rPr>
      </w:pPr>
    </w:p>
    <w:p w:rsidR="00A6672B" w:rsidRPr="008E7F24" w:rsidRDefault="00A6672B" w:rsidP="00A6672B">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6672B" w:rsidRPr="00D3436F" w:rsidRDefault="00A6672B" w:rsidP="00A6672B">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6672B" w:rsidRDefault="00A6672B" w:rsidP="00A6672B">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A6672B" w:rsidRDefault="00A6672B" w:rsidP="00A6672B">
      <w:pPr>
        <w:jc w:val="both"/>
        <w:rPr>
          <w:rFonts w:ascii="GHEA Grapalat" w:hAnsi="GHEA Grapalat"/>
          <w:sz w:val="18"/>
          <w:szCs w:val="18"/>
        </w:rPr>
      </w:pPr>
    </w:p>
    <w:p w:rsidR="00A6672B" w:rsidRPr="00B16483" w:rsidRDefault="00A6672B" w:rsidP="00A6672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A6672B" w:rsidRDefault="00A6672B" w:rsidP="00A6672B">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A6672B" w:rsidRPr="00D3436F" w:rsidRDefault="00A6672B" w:rsidP="00A6672B">
      <w:pPr>
        <w:tabs>
          <w:tab w:val="left" w:pos="7371"/>
        </w:tabs>
        <w:spacing w:after="160"/>
        <w:ind w:left="3544" w:firstLine="3"/>
        <w:jc w:val="both"/>
        <w:rPr>
          <w:rFonts w:ascii="GHEA Grapalat" w:hAnsi="GHEA Grapalat"/>
          <w:sz w:val="16"/>
        </w:rPr>
      </w:pPr>
    </w:p>
    <w:p w:rsidR="00A6672B" w:rsidRDefault="00A6672B" w:rsidP="00A6672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A6672B" w:rsidRDefault="00A6672B" w:rsidP="00A6672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672B" w:rsidRPr="004F23CF" w:rsidRDefault="00A6672B" w:rsidP="00A6672B">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A6672B" w:rsidRPr="004F23CF" w:rsidRDefault="00A6672B" w:rsidP="00A6672B">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A6672B" w:rsidRPr="004F23CF" w:rsidRDefault="00A6672B" w:rsidP="00A6672B">
      <w:pPr>
        <w:rPr>
          <w:rFonts w:ascii="GHEA Grapalat" w:hAnsi="GHEA Grapalat"/>
          <w:i/>
          <w:sz w:val="16"/>
          <w:vertAlign w:val="superscript"/>
          <w:lang w:val="es-ES"/>
        </w:rPr>
      </w:pPr>
    </w:p>
    <w:p w:rsidR="00A6672B" w:rsidRPr="004F23CF" w:rsidRDefault="00A6672B" w:rsidP="00A6672B">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A93141">
        <w:rPr>
          <w:rFonts w:ascii="GHEA Grapalat" w:hAnsi="GHEA Grapalat"/>
          <w:b/>
        </w:rPr>
        <w:t>25/19</w:t>
      </w:r>
      <w:r w:rsidRPr="00CA1276">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A6672B" w:rsidRPr="004F23CF" w:rsidRDefault="00A6672B" w:rsidP="00A6672B">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A6672B" w:rsidRPr="00AF791F" w:rsidRDefault="00A6672B" w:rsidP="00A6672B">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A6672B" w:rsidRPr="00AF791F" w:rsidRDefault="00A6672B" w:rsidP="00A6672B">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A93141">
        <w:rPr>
          <w:rFonts w:ascii="GHEA Grapalat" w:hAnsi="GHEA Grapalat"/>
          <w:b/>
        </w:rPr>
        <w:t>25/19</w:t>
      </w:r>
    </w:p>
    <w:p w:rsidR="00A6672B" w:rsidRDefault="00A6672B" w:rsidP="00A6672B">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A6672B" w:rsidRDefault="00A6672B" w:rsidP="00A6672B">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C6146A">
        <w:rPr>
          <w:rFonts w:ascii="GHEA Grapalat" w:hAnsi="GHEA Grapalat"/>
        </w:rPr>
        <w:t>запрос котировок</w:t>
      </w:r>
      <w:r>
        <w:rPr>
          <w:rFonts w:ascii="GHEA Grapalat" w:hAnsi="GHEA Grapalat"/>
        </w:rPr>
        <w:t xml:space="preserve"> случая     одновременного </w:t>
      </w:r>
    </w:p>
    <w:p w:rsidR="00A6672B" w:rsidRDefault="00A6672B" w:rsidP="00A6672B">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6672B" w:rsidRDefault="00A6672B" w:rsidP="00A6672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6672B" w:rsidRDefault="00A6672B" w:rsidP="00A6672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A6672B" w:rsidRDefault="00A6672B" w:rsidP="00A6672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6672B" w:rsidRDefault="00A6672B" w:rsidP="00A6672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A6672B" w:rsidRDefault="00A6672B" w:rsidP="00A6672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A6672B" w:rsidRDefault="00A6672B" w:rsidP="00A6672B">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A6672B" w:rsidRDefault="00A6672B" w:rsidP="00A6672B">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A6672B" w:rsidRPr="009A73EA" w:rsidRDefault="00A6672B" w:rsidP="00A6672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A6672B" w:rsidRDefault="00A6672B" w:rsidP="00A6672B">
      <w:pPr>
        <w:rPr>
          <w:rFonts w:ascii="GHEA Grapalat" w:hAnsi="GHEA Grapalat"/>
        </w:rPr>
      </w:pPr>
    </w:p>
    <w:p w:rsidR="00A6672B" w:rsidRDefault="00A6672B" w:rsidP="00A6672B">
      <w:pPr>
        <w:jc w:val="both"/>
        <w:rPr>
          <w:rFonts w:ascii="GHEA Grapalat" w:hAnsi="GHEA Grapalat"/>
        </w:rPr>
      </w:pPr>
      <w:r>
        <w:rPr>
          <w:rFonts w:ascii="GHEA Grapalat" w:hAnsi="GHEA Grapalat"/>
        </w:rPr>
        <w:t xml:space="preserve"> </w:t>
      </w:r>
    </w:p>
    <w:p w:rsidR="00A6672B" w:rsidRDefault="00A6672B" w:rsidP="00A6672B">
      <w:pPr>
        <w:jc w:val="both"/>
        <w:rPr>
          <w:rFonts w:ascii="GHEA Grapalat" w:hAnsi="GHEA Grapalat"/>
        </w:rPr>
      </w:pPr>
      <w:r>
        <w:rPr>
          <w:rFonts w:ascii="GHEA Grapalat" w:hAnsi="GHEA Grapalat"/>
        </w:rPr>
        <w:t xml:space="preserve">Прилагается  полное описание предлагаемого   ----------------------------     товара, </w:t>
      </w:r>
    </w:p>
    <w:p w:rsidR="00A6672B" w:rsidRDefault="00A6672B" w:rsidP="00A6672B">
      <w:pPr>
        <w:jc w:val="both"/>
        <w:rPr>
          <w:rFonts w:ascii="GHEA Grapalat" w:hAnsi="GHEA Grapalat"/>
        </w:rPr>
      </w:pPr>
      <w:r>
        <w:rPr>
          <w:rFonts w:ascii="GHEA Grapalat" w:hAnsi="GHEA Grapalat"/>
          <w:sz w:val="16"/>
        </w:rPr>
        <w:t xml:space="preserve">                                                                                                             наименование участника</w:t>
      </w:r>
    </w:p>
    <w:p w:rsidR="00A6672B" w:rsidRDefault="00A6672B" w:rsidP="00A6672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A6672B" w:rsidRDefault="00A6672B" w:rsidP="00A6672B">
      <w:pPr>
        <w:tabs>
          <w:tab w:val="left" w:pos="7371"/>
        </w:tabs>
        <w:spacing w:after="160"/>
        <w:ind w:left="3544" w:firstLine="3"/>
        <w:jc w:val="both"/>
        <w:rPr>
          <w:rFonts w:ascii="GHEA Grapalat" w:hAnsi="GHEA Grapalat"/>
          <w:sz w:val="16"/>
          <w:lang w:val="hy-AM"/>
        </w:rPr>
      </w:pPr>
    </w:p>
    <w:p w:rsidR="00A6672B" w:rsidRPr="000811C1" w:rsidRDefault="00A6672B" w:rsidP="00A6672B">
      <w:pPr>
        <w:tabs>
          <w:tab w:val="left" w:pos="7371"/>
        </w:tabs>
        <w:spacing w:after="160"/>
        <w:ind w:left="3544" w:firstLine="3"/>
        <w:jc w:val="both"/>
        <w:rPr>
          <w:rFonts w:ascii="GHEA Grapalat" w:hAnsi="GHEA Grapalat"/>
          <w:sz w:val="16"/>
          <w:lang w:val="hy-AM"/>
        </w:rPr>
      </w:pPr>
    </w:p>
    <w:p w:rsidR="00A6672B" w:rsidRPr="00D3436F" w:rsidRDefault="00A6672B" w:rsidP="00A6672B">
      <w:pPr>
        <w:tabs>
          <w:tab w:val="left" w:pos="7371"/>
        </w:tabs>
        <w:spacing w:after="160"/>
        <w:ind w:left="3544" w:firstLine="3"/>
        <w:jc w:val="both"/>
        <w:rPr>
          <w:rFonts w:ascii="GHEA Grapalat" w:hAnsi="GHEA Grapalat"/>
          <w:sz w:val="16"/>
        </w:rPr>
      </w:pPr>
    </w:p>
    <w:p w:rsidR="00A6672B" w:rsidRPr="00770B03" w:rsidRDefault="00A6672B" w:rsidP="00A6672B">
      <w:pPr>
        <w:tabs>
          <w:tab w:val="left" w:pos="7371"/>
        </w:tabs>
        <w:spacing w:after="160"/>
        <w:ind w:left="3544" w:firstLine="3"/>
        <w:jc w:val="both"/>
        <w:rPr>
          <w:rFonts w:ascii="GHEA Grapalat" w:hAnsi="GHEA Grapalat"/>
          <w:sz w:val="16"/>
        </w:rPr>
      </w:pPr>
    </w:p>
    <w:p w:rsidR="00A6672B" w:rsidRPr="000C1746" w:rsidRDefault="00A6672B" w:rsidP="00A6672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6672B" w:rsidRPr="000C1746" w:rsidRDefault="00A6672B" w:rsidP="00A6672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6672B" w:rsidRPr="000C1746" w:rsidRDefault="00A6672B" w:rsidP="00A6672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A6672B" w:rsidRPr="009044F1" w:rsidRDefault="00A6672B" w:rsidP="00A6672B">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A6672B" w:rsidRDefault="00A6672B" w:rsidP="00A6672B">
      <w:pPr>
        <w:rPr>
          <w:rFonts w:ascii="GHEA Grapalat" w:hAnsi="GHEA Grapalat"/>
          <w:b/>
        </w:rPr>
      </w:pPr>
      <w:r>
        <w:rPr>
          <w:rFonts w:ascii="GHEA Grapalat" w:hAnsi="GHEA Grapalat"/>
          <w:b/>
        </w:rPr>
        <w:br w:type="page"/>
      </w:r>
    </w:p>
    <w:p w:rsidR="00A6672B" w:rsidRDefault="00A6672B" w:rsidP="00A6672B">
      <w:pPr>
        <w:rPr>
          <w:rFonts w:ascii="GHEA Grapalat" w:hAnsi="GHEA Grapalat"/>
          <w:b/>
        </w:rPr>
      </w:pPr>
    </w:p>
    <w:p w:rsidR="00A6672B" w:rsidRPr="009044F1" w:rsidRDefault="00A6672B" w:rsidP="00A6672B">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A6672B" w:rsidRPr="00F37A32" w:rsidRDefault="00A6672B" w:rsidP="00A6672B">
      <w:pPr>
        <w:pStyle w:val="BodyTextIndent3"/>
        <w:widowControl w:val="0"/>
        <w:spacing w:after="160"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A93141">
        <w:rPr>
          <w:rFonts w:ascii="GHEA Grapalat" w:hAnsi="GHEA Grapalat"/>
          <w:b/>
          <w:sz w:val="24"/>
          <w:szCs w:val="24"/>
        </w:rPr>
        <w:t>25/19</w:t>
      </w:r>
    </w:p>
    <w:p w:rsidR="00A6672B" w:rsidRPr="009044F1" w:rsidRDefault="00A6672B" w:rsidP="00A6672B">
      <w:pPr>
        <w:widowControl w:val="0"/>
        <w:spacing w:after="160"/>
        <w:ind w:left="567" w:right="565"/>
        <w:jc w:val="center"/>
        <w:rPr>
          <w:rFonts w:ascii="GHEA Grapalat" w:hAnsi="GHEA Grapalat"/>
          <w:b/>
        </w:rPr>
      </w:pP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A6672B" w:rsidRPr="009044F1" w:rsidRDefault="00A6672B" w:rsidP="00A6672B">
      <w:pPr>
        <w:pStyle w:val="Heading3"/>
        <w:keepNext w:val="0"/>
        <w:widowControl w:val="0"/>
        <w:spacing w:after="160" w:line="240" w:lineRule="auto"/>
        <w:ind w:left="567" w:right="565"/>
        <w:rPr>
          <w:rFonts w:ascii="GHEA Grapalat" w:hAnsi="GHEA Grapalat" w:cs="Arial"/>
          <w:sz w:val="24"/>
          <w:szCs w:val="24"/>
        </w:rPr>
      </w:pPr>
    </w:p>
    <w:p w:rsidR="00A6672B" w:rsidRPr="00430541" w:rsidRDefault="00A6672B" w:rsidP="00A6672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6672B" w:rsidRPr="00430541" w:rsidRDefault="00A6672B" w:rsidP="00A6672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 xml:space="preserve">рамках </w:t>
      </w:r>
      <w:r w:rsidRPr="00C6146A">
        <w:rPr>
          <w:rFonts w:ascii="GHEA Grapalat" w:hAnsi="GHEA Grapalat"/>
        </w:rPr>
        <w:t>запрос</w:t>
      </w:r>
      <w:r>
        <w:rPr>
          <w:rFonts w:ascii="GHEA Grapalat" w:hAnsi="GHEA Grapalat"/>
          <w:lang w:val="en-US"/>
        </w:rPr>
        <w:t>a</w:t>
      </w:r>
      <w:r w:rsidRPr="00C6146A">
        <w:rPr>
          <w:rFonts w:ascii="GHEA Grapalat" w:hAnsi="GHEA Grapalat"/>
        </w:rPr>
        <w:t xml:space="preserve"> котировок</w:t>
      </w:r>
      <w:r>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A93141">
        <w:rPr>
          <w:rFonts w:ascii="GHEA Grapalat" w:hAnsi="GHEA Grapalat"/>
          <w:b/>
        </w:rPr>
        <w:t>25/19</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A6672B" w:rsidRPr="00206AF8" w:rsidTr="00A53506">
        <w:tc>
          <w:tcPr>
            <w:tcW w:w="1042" w:type="dxa"/>
            <w:vMerge w:val="restart"/>
            <w:vAlign w:val="center"/>
          </w:tcPr>
          <w:p w:rsidR="00A6672B" w:rsidRDefault="00A6672B" w:rsidP="00A53506">
            <w:pPr>
              <w:widowControl w:val="0"/>
              <w:jc w:val="center"/>
              <w:rPr>
                <w:rFonts w:ascii="GHEA Grapalat" w:hAnsi="GHEA Grapalat"/>
                <w:b/>
                <w:sz w:val="20"/>
                <w:szCs w:val="20"/>
              </w:rPr>
            </w:pP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6672B" w:rsidRPr="00206AF8" w:rsidTr="00A53506">
        <w:trPr>
          <w:trHeight w:val="696"/>
        </w:trPr>
        <w:tc>
          <w:tcPr>
            <w:tcW w:w="1042" w:type="dxa"/>
            <w:vMerge/>
            <w:vAlign w:val="center"/>
          </w:tcPr>
          <w:p w:rsidR="00A6672B" w:rsidRPr="00206AF8" w:rsidRDefault="00A6672B" w:rsidP="00A53506">
            <w:pPr>
              <w:widowControl w:val="0"/>
              <w:jc w:val="center"/>
              <w:rPr>
                <w:rFonts w:ascii="GHEA Grapalat" w:hAnsi="GHEA Grapalat"/>
                <w:b/>
                <w:bCs/>
                <w:sz w:val="20"/>
                <w:szCs w:val="20"/>
              </w:rPr>
            </w:pPr>
          </w:p>
        </w:tc>
        <w:tc>
          <w:tcPr>
            <w:tcW w:w="1605" w:type="dxa"/>
            <w:vAlign w:val="center"/>
          </w:tcPr>
          <w:p w:rsidR="00A6672B" w:rsidRDefault="00A6672B" w:rsidP="00A53506">
            <w:pPr>
              <w:widowControl w:val="0"/>
              <w:jc w:val="center"/>
              <w:rPr>
                <w:rFonts w:ascii="GHEA Grapalat" w:hAnsi="GHEA Grapalat"/>
                <w:b/>
                <w:sz w:val="20"/>
                <w:szCs w:val="20"/>
              </w:rPr>
            </w:pPr>
            <w:r>
              <w:rPr>
                <w:rFonts w:ascii="GHEA Grapalat" w:hAnsi="GHEA Grapalat"/>
                <w:b/>
                <w:sz w:val="20"/>
                <w:szCs w:val="20"/>
              </w:rPr>
              <w:t>фирменное</w:t>
            </w: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6672B" w:rsidRPr="00BF7253" w:rsidRDefault="00A6672B" w:rsidP="00A53506">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bl>
    <w:p w:rsidR="00A6672B" w:rsidRDefault="00A6672B" w:rsidP="00A6672B">
      <w:pPr>
        <w:widowControl w:val="0"/>
        <w:tabs>
          <w:tab w:val="left" w:pos="6804"/>
        </w:tabs>
        <w:jc w:val="center"/>
        <w:rPr>
          <w:rFonts w:ascii="GHEA Grapalat" w:hAnsi="GHEA Grapalat"/>
          <w:lang w:val="en-US"/>
        </w:rPr>
      </w:pPr>
    </w:p>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6672B" w:rsidRPr="008875C7" w:rsidRDefault="00A6672B" w:rsidP="00A6672B">
      <w:pPr>
        <w:widowControl w:val="0"/>
        <w:spacing w:after="160"/>
        <w:jc w:val="right"/>
        <w:rPr>
          <w:rFonts w:ascii="GHEA Grapalat" w:hAnsi="GHEA Grapalat"/>
        </w:rPr>
      </w:pPr>
    </w:p>
    <w:p w:rsidR="00A6672B" w:rsidRPr="00D5443D"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rPr>
      </w:pPr>
      <w:r>
        <w:rPr>
          <w:rFonts w:ascii="GHEA Grapalat" w:hAnsi="GHEA Grapalat"/>
        </w:rPr>
        <w:br w:type="page"/>
      </w:r>
    </w:p>
    <w:p w:rsidR="00A6672B" w:rsidRDefault="00A6672B" w:rsidP="00A6672B">
      <w:pPr>
        <w:jc w:val="right"/>
        <w:rPr>
          <w:rFonts w:ascii="GHEA Grapalat" w:hAnsi="GHEA Grapalat"/>
          <w:b/>
        </w:rPr>
      </w:pPr>
      <w:r>
        <w:rPr>
          <w:rFonts w:ascii="GHEA Grapalat" w:hAnsi="GHEA Grapalat"/>
          <w:b/>
        </w:rPr>
        <w:lastRenderedPageBreak/>
        <w:t xml:space="preserve">Приложение 1.2** </w:t>
      </w:r>
    </w:p>
    <w:p w:rsidR="00A6672B" w:rsidRPr="00F37A32" w:rsidRDefault="00A6672B" w:rsidP="00A6672B">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A93141">
        <w:rPr>
          <w:rFonts w:ascii="GHEA Grapalat" w:hAnsi="GHEA Grapalat"/>
          <w:b/>
          <w:sz w:val="24"/>
          <w:szCs w:val="24"/>
        </w:rPr>
        <w:t>25/19</w:t>
      </w:r>
    </w:p>
    <w:p w:rsidR="00A6672B" w:rsidRDefault="00A6672B" w:rsidP="00A6672B">
      <w:pPr>
        <w:rPr>
          <w:rFonts w:ascii="GHEA Grapalat" w:hAnsi="GHEA Grapalat"/>
          <w:b/>
        </w:rPr>
      </w:pPr>
    </w:p>
    <w:p w:rsidR="00A6672B" w:rsidRDefault="00A6672B" w:rsidP="00A6672B">
      <w:pPr>
        <w:ind w:left="360" w:hanging="360"/>
        <w:jc w:val="center"/>
        <w:rPr>
          <w:rFonts w:ascii="GHEA Grapalat" w:hAnsi="GHEA Grapalat"/>
          <w:b/>
        </w:rPr>
      </w:pPr>
      <w:r>
        <w:rPr>
          <w:rFonts w:ascii="GHEA Grapalat" w:hAnsi="GHEA Grapalat"/>
          <w:b/>
        </w:rPr>
        <w:t>ФОРМА</w:t>
      </w:r>
    </w:p>
    <w:p w:rsidR="00A6672B" w:rsidRPr="00C76978" w:rsidRDefault="00A6672B" w:rsidP="00A6672B">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6672B" w:rsidRPr="00ED3A13" w:rsidRDefault="00A6672B" w:rsidP="00A6672B">
      <w:pPr>
        <w:ind w:left="360" w:hanging="360"/>
        <w:jc w:val="cente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487"/>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rPr>
          <w:rFonts w:ascii="GHEA Grapalat" w:eastAsia="GHEA Grapalat" w:hAnsi="GHEA Grapalat" w:cs="GHEA Grapalat"/>
        </w:rPr>
      </w:pPr>
    </w:p>
    <w:p w:rsidR="00A6672B" w:rsidRPr="00FD1EE4" w:rsidRDefault="00A6672B" w:rsidP="00A6672B">
      <w:pPr>
        <w:rPr>
          <w:rFonts w:ascii="GHEA Grapalat" w:eastAsia="GHEA Grapalat" w:hAnsi="GHEA Grapalat" w:cs="GHEA Grapalat"/>
        </w:rPr>
      </w:pPr>
    </w:p>
    <w:p w:rsidR="00A6672B" w:rsidRPr="009A52BE"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6672B" w:rsidRPr="004E2F96"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361"/>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574FF7"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rPr>
      </w:pPr>
    </w:p>
    <w:p w:rsidR="00A6672B" w:rsidRPr="00CB7DFD"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B047A2"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8C665F"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2A2BAB"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B34CB6">
              <w:rPr>
                <w:rFonts w:ascii="GHEA Grapalat" w:eastAsia="GHEA Grapalat" w:hAnsi="GHEA Grapalat" w:cs="GHEA Grapalat"/>
                <w:lang w:val="hy-AM"/>
              </w:rPr>
              <w:t>а</w:t>
            </w:r>
            <w:r w:rsidR="00A6672B">
              <w:rPr>
                <w:rFonts w:ascii="GHEA Grapalat" w:eastAsia="GHEA Grapalat" w:hAnsi="GHEA Grapalat" w:cs="GHEA Grapalat"/>
              </w:rPr>
              <w:t>.</w:t>
            </w:r>
            <w:r w:rsidR="00A6672B" w:rsidRPr="00FD1EE4">
              <w:rPr>
                <w:rFonts w:ascii="GHEA Grapalat" w:eastAsia="GHEA Grapalat" w:hAnsi="GHEA Grapalat" w:cs="GHEA Grapalat"/>
              </w:rPr>
              <w:t xml:space="preserve"> </w:t>
            </w:r>
            <w:r w:rsidR="00A6672B" w:rsidRPr="00C76DD8">
              <w:rPr>
                <w:rFonts w:ascii="GHEA Grapalat" w:eastAsia="GHEA Grapalat" w:hAnsi="GHEA Grapalat" w:cs="GHEA Grapalat"/>
              </w:rPr>
              <w:t xml:space="preserve">прямо или косвенно владеет 20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6672B" w:rsidRPr="006B364D" w:rsidRDefault="002A2BAB"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F10CBA" w:rsidRDefault="002A2BAB"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6F16E4">
              <w:rPr>
                <w:rFonts w:ascii="GHEA Grapalat" w:eastAsia="GHEA Grapalat" w:hAnsi="GHEA Grapalat" w:cs="GHEA Grapalat"/>
                <w:lang w:val="hy-AM"/>
              </w:rPr>
              <w:t>б</w:t>
            </w:r>
            <w:r w:rsidR="00A6672B" w:rsidRPr="006F16E4">
              <w:rPr>
                <w:rFonts w:eastAsia="Cambria Math"/>
              </w:rPr>
              <w:t>․</w:t>
            </w:r>
            <w:r w:rsidR="00A6672B"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6672B" w:rsidRPr="00FD1EE4" w:rsidTr="00A53506">
        <w:tc>
          <w:tcPr>
            <w:tcW w:w="9016" w:type="dxa"/>
            <w:gridSpan w:val="2"/>
            <w:vAlign w:val="center"/>
          </w:tcPr>
          <w:p w:rsidR="00A6672B" w:rsidRPr="00FD1EE4" w:rsidRDefault="002A2BAB"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801B2D">
              <w:rPr>
                <w:rFonts w:ascii="GHEA Grapalat" w:eastAsia="GHEA Grapalat" w:hAnsi="GHEA Grapalat" w:cs="GHEA Grapalat"/>
                <w:lang w:val="hy-AM"/>
              </w:rPr>
              <w:t>в</w:t>
            </w:r>
            <w:r w:rsidR="00A6672B">
              <w:rPr>
                <w:rFonts w:ascii="GHEA Grapalat" w:eastAsia="GHEA Grapalat" w:hAnsi="GHEA Grapalat" w:cs="GHEA Grapalat"/>
              </w:rPr>
              <w:t>.</w:t>
            </w:r>
            <w:r w:rsidR="00A6672B"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6672B" w:rsidRPr="00BA30D4">
              <w:rPr>
                <w:rFonts w:ascii="GHEA Grapalat" w:eastAsia="GHEA Grapalat" w:hAnsi="GHEA Grapalat" w:cs="GHEA Grapalat"/>
                <w:lang w:val="hy-AM"/>
              </w:rPr>
              <w:t>б</w:t>
            </w:r>
            <w:r w:rsidR="00A6672B" w:rsidRPr="00BA30D4">
              <w:rPr>
                <w:rFonts w:ascii="GHEA Grapalat" w:eastAsia="GHEA Grapalat" w:hAnsi="GHEA Grapalat" w:cs="GHEA Grapalat"/>
              </w:rPr>
              <w:t>"</w:t>
            </w:r>
          </w:p>
        </w:tc>
      </w:tr>
    </w:tbl>
    <w:p w:rsidR="00A6672B" w:rsidRPr="00A5193B"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2A2BAB"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C7B43">
              <w:rPr>
                <w:rFonts w:ascii="GHEA Grapalat" w:eastAsia="GHEA Grapalat" w:hAnsi="GHEA Grapalat" w:cs="GHEA Grapalat"/>
                <w:lang w:val="hy-AM"/>
              </w:rPr>
              <w:t>а</w:t>
            </w:r>
            <w:r w:rsidR="00A6672B" w:rsidRPr="00FD1EE4">
              <w:rPr>
                <w:rFonts w:eastAsia="Cambria Math"/>
              </w:rPr>
              <w:t>․</w:t>
            </w:r>
            <w:r w:rsidR="00A6672B" w:rsidRPr="00FD1EE4">
              <w:rPr>
                <w:rFonts w:ascii="GHEA Grapalat" w:eastAsia="Cambria Math" w:hAnsi="GHEA Grapalat" w:cs="Cambria Math"/>
              </w:rPr>
              <w:t xml:space="preserve"> </w:t>
            </w:r>
            <w:r w:rsidR="00A6672B" w:rsidRPr="00BC0F3A">
              <w:rPr>
                <w:rFonts w:ascii="GHEA Grapalat" w:eastAsia="GHEA Grapalat" w:hAnsi="GHEA Grapalat" w:cs="GHEA Grapalat"/>
              </w:rPr>
              <w:t xml:space="preserve">прямо или косвенно владеет 10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w:t>
            </w:r>
            <w:r w:rsidR="00A6672B"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6672B" w:rsidRPr="00C843BA" w:rsidRDefault="002A2BAB"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C843BA" w:rsidRDefault="002A2BAB"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D654B4">
              <w:rPr>
                <w:rFonts w:ascii="GHEA Grapalat" w:eastAsia="GHEA Grapalat" w:hAnsi="GHEA Grapalat" w:cs="GHEA Grapalat"/>
                <w:lang w:val="hy-AM"/>
              </w:rPr>
              <w:t>б</w:t>
            </w:r>
            <w:r w:rsidR="00A6672B" w:rsidRPr="00D654B4">
              <w:rPr>
                <w:rFonts w:eastAsia="Cambria Math"/>
              </w:rPr>
              <w:t>․</w:t>
            </w:r>
            <w:r w:rsidR="00A6672B" w:rsidRPr="00D654B4">
              <w:rPr>
                <w:rFonts w:ascii="GHEA Grapalat" w:eastAsia="Cambria Math" w:hAnsi="GHEA Grapalat" w:cs="Cambria Math"/>
              </w:rPr>
              <w:t xml:space="preserve"> </w:t>
            </w:r>
            <w:r w:rsidR="00A6672B" w:rsidRPr="00D654B4">
              <w:rPr>
                <w:rFonts w:ascii="GHEA Grapalat" w:eastAsia="GHEA Grapalat" w:hAnsi="GHEA Grapalat" w:cs="GHEA Grapalat"/>
              </w:rPr>
              <w:t xml:space="preserve">имеет право назначать или </w:t>
            </w:r>
            <w:r w:rsidR="00A6672B" w:rsidRPr="00D654B4">
              <w:rPr>
                <w:rFonts w:ascii="GHEA Grapalat" w:eastAsia="GHEA Grapalat" w:hAnsi="GHEA Grapalat" w:cs="GHEA Grapalat"/>
                <w:lang w:eastAsia="hy-AM"/>
              </w:rPr>
              <w:t>освобождать</w:t>
            </w:r>
            <w:r w:rsidR="00A6672B" w:rsidRPr="00D654B4">
              <w:rPr>
                <w:rFonts w:ascii="GHEA Grapalat" w:eastAsia="GHEA Grapalat" w:hAnsi="GHEA Grapalat" w:cs="GHEA Grapalat"/>
              </w:rPr>
              <w:t xml:space="preserve"> большинство членов органов управления юридического лица</w:t>
            </w:r>
          </w:p>
        </w:tc>
      </w:tr>
      <w:tr w:rsidR="00A6672B" w:rsidRPr="00FD1EE4" w:rsidTr="00A53506">
        <w:tc>
          <w:tcPr>
            <w:tcW w:w="9016" w:type="dxa"/>
            <w:gridSpan w:val="2"/>
            <w:vAlign w:val="center"/>
          </w:tcPr>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1104ED">
              <w:rPr>
                <w:rFonts w:ascii="GHEA Grapalat" w:eastAsia="GHEA Grapalat" w:hAnsi="GHEA Grapalat" w:cs="GHEA Grapalat"/>
                <w:lang w:val="hy-AM"/>
              </w:rPr>
              <w:t>в</w:t>
            </w:r>
            <w:r w:rsidR="00A6672B" w:rsidRPr="00FD1EE4">
              <w:rPr>
                <w:rFonts w:eastAsia="Cambria Math"/>
              </w:rPr>
              <w:t>․</w:t>
            </w:r>
            <w:r w:rsidR="00A6672B" w:rsidRPr="00FD1EE4">
              <w:rPr>
                <w:rFonts w:ascii="GHEA Grapalat" w:eastAsia="Cambria Math" w:hAnsi="GHEA Grapalat" w:cs="Cambria Math"/>
              </w:rPr>
              <w:t xml:space="preserve"> </w:t>
            </w:r>
            <w:r w:rsidR="00A6672B"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6672B" w:rsidRPr="00FD1EE4" w:rsidTr="00A53506">
        <w:tc>
          <w:tcPr>
            <w:tcW w:w="9016" w:type="dxa"/>
            <w:gridSpan w:val="2"/>
            <w:vAlign w:val="center"/>
          </w:tcPr>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839CB">
              <w:rPr>
                <w:rFonts w:ascii="GHEA Grapalat" w:eastAsia="GHEA Grapalat" w:hAnsi="GHEA Grapalat" w:cs="GHEA Grapalat"/>
                <w:lang w:val="hy-AM"/>
              </w:rPr>
              <w:t>г</w:t>
            </w:r>
            <w:r w:rsidR="00A6672B" w:rsidRPr="00FD1EE4">
              <w:rPr>
                <w:rFonts w:eastAsia="Cambria Math"/>
              </w:rPr>
              <w:t>․</w:t>
            </w:r>
            <w:r w:rsidR="00A6672B" w:rsidRPr="00FD1EE4">
              <w:rPr>
                <w:rFonts w:ascii="GHEA Grapalat" w:eastAsia="Cambria Math" w:hAnsi="GHEA Grapalat" w:cs="Cambria Math"/>
              </w:rPr>
              <w:t xml:space="preserve"> </w:t>
            </w:r>
            <w:r w:rsidR="00A6672B" w:rsidRPr="00F84F06">
              <w:rPr>
                <w:rFonts w:ascii="GHEA Grapalat" w:eastAsia="GHEA Grapalat" w:hAnsi="GHEA Grapalat" w:cs="GHEA Grapalat"/>
              </w:rPr>
              <w:t xml:space="preserve">осуществляет реальный (фактический) контроль за юридическим лицом </w:t>
            </w:r>
            <w:r w:rsidR="00A6672B">
              <w:rPr>
                <w:rFonts w:ascii="GHEA Grapalat" w:eastAsia="GHEA Grapalat" w:hAnsi="GHEA Grapalat" w:cs="GHEA Grapalat"/>
              </w:rPr>
              <w:t>иными</w:t>
            </w:r>
            <w:r w:rsidR="00A6672B" w:rsidRPr="00F84F06">
              <w:rPr>
                <w:rFonts w:ascii="GHEA Grapalat" w:eastAsia="GHEA Grapalat" w:hAnsi="GHEA Grapalat" w:cs="GHEA Grapalat"/>
              </w:rPr>
              <w:t xml:space="preserve"> средствами</w:t>
            </w:r>
          </w:p>
        </w:tc>
      </w:tr>
      <w:tr w:rsidR="00A6672B" w:rsidRPr="00FD1EE4" w:rsidTr="00A53506">
        <w:tc>
          <w:tcPr>
            <w:tcW w:w="9016" w:type="dxa"/>
            <w:gridSpan w:val="2"/>
            <w:vAlign w:val="center"/>
          </w:tcPr>
          <w:p w:rsidR="00A6672B" w:rsidRPr="00FD1EE4" w:rsidRDefault="002A2BAB" w:rsidP="00A5350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331D0E">
              <w:rPr>
                <w:rFonts w:ascii="GHEA Grapalat" w:eastAsia="GHEA Grapalat" w:hAnsi="GHEA Grapalat" w:cs="GHEA Grapalat"/>
                <w:lang w:val="hy-AM"/>
              </w:rPr>
              <w:t>д</w:t>
            </w:r>
            <w:r w:rsidR="00A6672B" w:rsidRPr="00FD1EE4">
              <w:rPr>
                <w:rFonts w:eastAsia="Cambria Math"/>
              </w:rPr>
              <w:t>․</w:t>
            </w:r>
            <w:r w:rsidR="00A6672B" w:rsidRPr="00FD1EE4">
              <w:rPr>
                <w:rFonts w:ascii="GHEA Grapalat" w:eastAsia="Cambria Math" w:hAnsi="GHEA Grapalat" w:cs="Cambria Math"/>
              </w:rPr>
              <w:t xml:space="preserve"> </w:t>
            </w:r>
            <w:r w:rsidR="00A6672B"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6672B" w:rsidRPr="00F36505">
              <w:rPr>
                <w:rFonts w:ascii="GHEA Grapalat" w:eastAsia="GHEA Grapalat" w:hAnsi="GHEA Grapalat" w:cs="GHEA Grapalat"/>
              </w:rPr>
              <w:t xml:space="preserve"> "а" - "г"</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6672B" w:rsidRPr="00B23852" w:rsidRDefault="002A2BAB"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Отдельно</w:t>
            </w:r>
          </w:p>
          <w:p w:rsidR="00A6672B" w:rsidRPr="00FD1EE4" w:rsidRDefault="002A2BAB" w:rsidP="00A5350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558FC">
              <w:rPr>
                <w:rFonts w:ascii="GHEA Grapalat" w:eastAsia="GHEA Grapalat" w:hAnsi="GHEA Grapalat" w:cs="GHEA Grapalat"/>
              </w:rPr>
              <w:t>Совместно с аффилированными лицами</w:t>
            </w: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6672B" w:rsidRPr="005600B4" w:rsidRDefault="002A2BAB"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Да</w:t>
            </w:r>
          </w:p>
          <w:p w:rsidR="00A6672B" w:rsidRPr="005600B4" w:rsidRDefault="002A2BAB"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Нет</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ind w:left="792"/>
        <w:rPr>
          <w:rFonts w:ascii="GHEA Grapalat" w:eastAsia="GHEA Grapalat" w:hAnsi="GHEA Grapalat" w:cs="GHEA Grapalat"/>
          <w:i/>
          <w:color w:val="000000"/>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rPr>
          <w:trHeight w:val="853"/>
        </w:trPr>
        <w:tc>
          <w:tcPr>
            <w:tcW w:w="2835" w:type="dxa"/>
            <w:vMerge w:val="restart"/>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bl>
    <w:p w:rsidR="00A6672B"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i/>
        </w:rPr>
      </w:pPr>
    </w:p>
    <w:p w:rsidR="00A6672B" w:rsidRPr="00E61782" w:rsidRDefault="00A6672B" w:rsidP="00A6672B">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6672B" w:rsidRPr="00FD1EE4" w:rsidTr="00A53506">
        <w:tc>
          <w:tcPr>
            <w:tcW w:w="9016" w:type="dxa"/>
            <w:shd w:val="clear" w:color="auto" w:fill="DBE5F1" w:themeFill="accent1" w:themeFillTint="33"/>
          </w:tcPr>
          <w:p w:rsidR="00A6672B" w:rsidRPr="00FD1EE4" w:rsidRDefault="00A6672B" w:rsidP="00A5350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6672B" w:rsidRPr="00FD1EE4" w:rsidTr="00A53506">
        <w:trPr>
          <w:trHeight w:val="10187"/>
        </w:trPr>
        <w:tc>
          <w:tcPr>
            <w:tcW w:w="9016" w:type="dxa"/>
          </w:tcPr>
          <w:p w:rsidR="00A6672B" w:rsidRPr="00FD1EE4" w:rsidRDefault="00A6672B" w:rsidP="00A53506">
            <w:pPr>
              <w:rPr>
                <w:rFonts w:ascii="GHEA Grapalat" w:eastAsia="GHEA Grapalat" w:hAnsi="GHEA Grapalat" w:cs="GHEA Grapalat"/>
                <w:b/>
                <w:color w:val="000000"/>
              </w:rPr>
            </w:pPr>
          </w:p>
        </w:tc>
      </w:tr>
    </w:tbl>
    <w:p w:rsidR="00A6672B" w:rsidRPr="00FD1EE4" w:rsidRDefault="00A6672B" w:rsidP="00A6672B">
      <w:pPr>
        <w:pBdr>
          <w:top w:val="nil"/>
          <w:left w:val="nil"/>
          <w:bottom w:val="nil"/>
          <w:right w:val="nil"/>
          <w:between w:val="nil"/>
        </w:pBdr>
        <w:rPr>
          <w:rFonts w:ascii="GHEA Grapalat" w:eastAsia="GHEA Grapalat" w:hAnsi="GHEA Grapalat" w:cs="GHEA Grapalat"/>
          <w:b/>
          <w:color w:val="000000"/>
        </w:rPr>
      </w:pPr>
    </w:p>
    <w:p w:rsidR="00A6672B" w:rsidRDefault="00A6672B" w:rsidP="00A6672B">
      <w:pPr>
        <w:rPr>
          <w:rFonts w:ascii="GHEA Grapalat" w:hAnsi="GHEA Grapalat"/>
          <w:b/>
        </w:rPr>
      </w:pPr>
    </w:p>
    <w:p w:rsidR="00A6672B" w:rsidRDefault="00A6672B" w:rsidP="00A6672B">
      <w:pPr>
        <w:rPr>
          <w:rFonts w:ascii="GHEA Grapalat" w:hAnsi="GHEA Grapalat"/>
          <w:b/>
        </w:rPr>
      </w:pPr>
    </w:p>
    <w:p w:rsidR="00A6672B" w:rsidRPr="000306ED" w:rsidRDefault="00A6672B" w:rsidP="00A6672B">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6672B" w:rsidRPr="000306ED" w:rsidRDefault="00A6672B" w:rsidP="00A6672B">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6672B" w:rsidRPr="000306ED" w:rsidRDefault="00A6672B" w:rsidP="00A6672B">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6672B" w:rsidRPr="000306ED" w:rsidRDefault="00A6672B" w:rsidP="00A6672B">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6672B" w:rsidRPr="000306ED" w:rsidRDefault="00A6672B" w:rsidP="00A6672B">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6672B" w:rsidRPr="000306ED" w:rsidRDefault="00A6672B" w:rsidP="00A6672B">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6672B" w:rsidRPr="000306ED" w:rsidRDefault="00A6672B" w:rsidP="00A6672B">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A6672B" w:rsidRPr="00DC619D" w:rsidRDefault="00A6672B" w:rsidP="00A6672B">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A6672B" w:rsidRPr="00F37A32" w:rsidRDefault="00A6672B" w:rsidP="00A6672B">
      <w:pPr>
        <w:pStyle w:val="BodyTextIndent3"/>
        <w:widowControl w:val="0"/>
        <w:spacing w:after="160"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A93141">
        <w:rPr>
          <w:rFonts w:ascii="GHEA Grapalat" w:hAnsi="GHEA Grapalat"/>
          <w:b/>
          <w:sz w:val="24"/>
          <w:szCs w:val="24"/>
        </w:rPr>
        <w:t>25/19</w:t>
      </w:r>
    </w:p>
    <w:p w:rsidR="00A6672B" w:rsidRPr="009044F1" w:rsidRDefault="00A6672B" w:rsidP="00A6672B">
      <w:pPr>
        <w:widowControl w:val="0"/>
        <w:spacing w:after="120"/>
        <w:ind w:firstLine="567"/>
        <w:jc w:val="center"/>
        <w:rPr>
          <w:rFonts w:ascii="GHEA Grapalat" w:hAnsi="GHEA Grapalat"/>
        </w:rPr>
      </w:pPr>
    </w:p>
    <w:p w:rsidR="00A6672B" w:rsidRPr="009044F1" w:rsidRDefault="00A6672B" w:rsidP="00A6672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A6672B" w:rsidRPr="009044F1" w:rsidRDefault="00A6672B" w:rsidP="00A6672B">
      <w:pPr>
        <w:widowControl w:val="0"/>
        <w:spacing w:after="120"/>
        <w:ind w:firstLine="567"/>
        <w:jc w:val="center"/>
        <w:rPr>
          <w:rFonts w:ascii="GHEA Grapalat" w:hAnsi="GHEA Grapalat"/>
        </w:rPr>
      </w:pPr>
    </w:p>
    <w:p w:rsidR="00A6672B" w:rsidRPr="008842CE" w:rsidRDefault="00A6672B" w:rsidP="00A6672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C6146A">
        <w:rPr>
          <w:rFonts w:ascii="GHEA Grapalat" w:hAnsi="GHEA Grapalat"/>
        </w:rPr>
        <w:t>запрос котировок</w:t>
      </w:r>
      <w:r>
        <w:rPr>
          <w:rFonts w:ascii="GHEA Grapalat" w:hAnsi="GHEA Grapalat"/>
        </w:rPr>
        <w:t xml:space="preserve"> </w:t>
      </w:r>
      <w:r w:rsidRPr="005744FC">
        <w:rPr>
          <w:rFonts w:ascii="GHEA Grapalat" w:hAnsi="GHEA Grapalat"/>
          <w:spacing w:val="-6"/>
        </w:rPr>
        <w:t xml:space="preserve">под кодом </w:t>
      </w:r>
      <w:r>
        <w:rPr>
          <w:rFonts w:ascii="GHEA Grapalat" w:hAnsi="GHEA Grapalat"/>
          <w:b/>
        </w:rPr>
        <w:t>ЕГС-GHAPDzB-</w:t>
      </w:r>
      <w:r w:rsidR="00A93141">
        <w:rPr>
          <w:rFonts w:ascii="GHEA Grapalat" w:hAnsi="GHEA Grapalat"/>
          <w:b/>
        </w:rPr>
        <w:t>25/19</w:t>
      </w:r>
      <w:r w:rsidRPr="00FD14D7">
        <w:rPr>
          <w:rFonts w:ascii="GHEA Grapalat" w:hAnsi="GHEA Grapalat"/>
          <w:b/>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_________________________</w:t>
      </w:r>
      <w:r>
        <w:rPr>
          <w:rFonts w:ascii="GHEA Grapalat" w:hAnsi="GHEA Grapalat"/>
        </w:rPr>
        <w:t>___</w:t>
      </w:r>
    </w:p>
    <w:p w:rsidR="00A6672B" w:rsidRPr="009044F1" w:rsidRDefault="00A6672B" w:rsidP="00A6672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A6672B" w:rsidRPr="009044F1" w:rsidRDefault="00A6672B" w:rsidP="00A6672B">
      <w:pPr>
        <w:widowControl w:val="0"/>
        <w:spacing w:after="160"/>
        <w:jc w:val="right"/>
        <w:rPr>
          <w:rFonts w:ascii="GHEA Grapalat" w:hAnsi="GHEA Grapalat"/>
        </w:rPr>
      </w:pPr>
      <w:r w:rsidRPr="009044F1">
        <w:rPr>
          <w:rFonts w:ascii="GHEA Grapalat" w:hAnsi="GHEA Grapalat"/>
        </w:rPr>
        <w:t>драмов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A6672B" w:rsidRPr="005744FC" w:rsidTr="00A53506">
        <w:trPr>
          <w:trHeight w:val="916"/>
          <w:jc w:val="center"/>
        </w:trPr>
        <w:tc>
          <w:tcPr>
            <w:tcW w:w="1368"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A6672B" w:rsidRPr="00DE2AE3" w:rsidRDefault="00A6672B" w:rsidP="00A5350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6672B" w:rsidRPr="0009191C" w:rsidRDefault="00A6672B" w:rsidP="00A53506">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A6672B" w:rsidRPr="005744FC" w:rsidRDefault="00A6672B" w:rsidP="00A53506">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A6672B" w:rsidRDefault="00A6672B" w:rsidP="00A5350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6672B" w:rsidRPr="005744FC" w:rsidTr="00A5350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Default="00A6672B" w:rsidP="00A53506">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E02389" w:rsidRDefault="00A6672B" w:rsidP="00A5350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r>
    </w:tbl>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6672B" w:rsidRPr="00D3436F" w:rsidRDefault="00A6672B" w:rsidP="00A6672B">
      <w:pPr>
        <w:widowControl w:val="0"/>
        <w:spacing w:after="160"/>
        <w:jc w:val="both"/>
        <w:rPr>
          <w:rFonts w:ascii="GHEA Grapalat" w:hAnsi="GHEA Grapalat"/>
          <w:lang w:val="es-ES"/>
        </w:rPr>
      </w:pPr>
    </w:p>
    <w:p w:rsidR="00A6672B" w:rsidRPr="000F6C24"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b/>
        </w:rPr>
      </w:pPr>
      <w:r>
        <w:rPr>
          <w:rFonts w:ascii="GHEA Grapalat" w:hAnsi="GHEA Grapalat"/>
          <w:b/>
        </w:rPr>
        <w:br w:type="page"/>
      </w:r>
    </w:p>
    <w:p w:rsidR="00A6672B" w:rsidRPr="00DE2AE3" w:rsidRDefault="00A6672B" w:rsidP="00A6672B">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A6672B" w:rsidRPr="00F37A32" w:rsidRDefault="00A6672B" w:rsidP="00A6672B">
      <w:pPr>
        <w:pStyle w:val="BodyTextIndent3"/>
        <w:widowControl w:val="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A93141">
        <w:rPr>
          <w:rFonts w:ascii="GHEA Grapalat" w:hAnsi="GHEA Grapalat"/>
          <w:b/>
          <w:sz w:val="24"/>
          <w:szCs w:val="24"/>
        </w:rPr>
        <w:t>25/19</w:t>
      </w:r>
    </w:p>
    <w:p w:rsidR="00A6672B" w:rsidRPr="00B138F3" w:rsidRDefault="00A6672B" w:rsidP="00A6672B">
      <w:pPr>
        <w:widowControl w:val="0"/>
        <w:spacing w:after="160"/>
        <w:jc w:val="center"/>
        <w:rPr>
          <w:rFonts w:ascii="GHEA Grapalat" w:hAnsi="GHEA Grapalat"/>
          <w:b/>
          <w:sz w:val="22"/>
          <w:szCs w:val="22"/>
        </w:rPr>
      </w:pP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A6672B" w:rsidRPr="00B138F3" w:rsidRDefault="00A6672B" w:rsidP="00A535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A6672B" w:rsidRPr="00B138F3" w:rsidRDefault="00A6672B" w:rsidP="00A6672B">
      <w:pPr>
        <w:widowControl w:val="0"/>
        <w:spacing w:after="160"/>
        <w:rPr>
          <w:rFonts w:ascii="GHEA Grapalat" w:hAnsi="GHEA Grapalat" w:cs="GHEA Grapalat"/>
          <w:b/>
          <w:sz w:val="22"/>
          <w:szCs w:val="22"/>
        </w:rPr>
      </w:pPr>
    </w:p>
    <w:p w:rsidR="00A6672B" w:rsidRPr="00B138F3" w:rsidRDefault="00A6672B" w:rsidP="00A6672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ind w:firstLine="709"/>
        <w:jc w:val="both"/>
        <w:rPr>
          <w:rFonts w:ascii="GHEA Grapalat" w:hAnsi="GHEA Grapalat" w:cs="GHEA Grapalat"/>
          <w:sz w:val="22"/>
          <w:szCs w:val="22"/>
        </w:rPr>
      </w:pP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672B" w:rsidRPr="00B138F3" w:rsidRDefault="00A6672B" w:rsidP="00A6672B">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A6672B" w:rsidRPr="00B138F3" w:rsidRDefault="00A6672B" w:rsidP="00A6672B">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A93141">
        <w:rPr>
          <w:rFonts w:ascii="GHEA Grapalat" w:hAnsi="GHEA Grapalat"/>
          <w:b/>
        </w:rPr>
        <w:t>25/19</w:t>
      </w:r>
      <w:r w:rsidRPr="00C90F08">
        <w:rPr>
          <w:rFonts w:ascii="GHEA Grapalat" w:hAnsi="GHEA Grapalat"/>
          <w:b/>
        </w:rPr>
        <w:t>.</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A6672B" w:rsidRPr="00B138F3" w:rsidRDefault="00A6672B" w:rsidP="00A6672B">
      <w:pPr>
        <w:widowControl w:val="0"/>
        <w:spacing w:after="160"/>
        <w:jc w:val="right"/>
        <w:rPr>
          <w:rFonts w:ascii="GHEA Grapalat" w:hAnsi="GHEA Grapalat"/>
          <w:sz w:val="22"/>
          <w:szCs w:val="22"/>
        </w:rPr>
      </w:pPr>
    </w:p>
    <w:p w:rsidR="00A6672B" w:rsidRPr="00B138F3" w:rsidRDefault="00A6672B" w:rsidP="00A6672B">
      <w:pPr>
        <w:widowControl w:val="0"/>
        <w:spacing w:after="160"/>
        <w:jc w:val="right"/>
        <w:rPr>
          <w:rFonts w:ascii="GHEA Grapalat" w:hAnsi="GHEA Grapalat"/>
          <w:sz w:val="22"/>
          <w:szCs w:val="22"/>
        </w:rPr>
      </w:pPr>
      <w:r w:rsidRPr="00B138F3">
        <w:rPr>
          <w:rFonts w:ascii="GHEA Grapalat" w:hAnsi="GHEA Grapalat"/>
          <w:sz w:val="22"/>
          <w:szCs w:val="22"/>
        </w:rPr>
        <w:t>М. П.</w:t>
      </w:r>
    </w:p>
    <w:p w:rsidR="00A6672B" w:rsidRPr="00B138F3" w:rsidRDefault="00A6672B" w:rsidP="00A6672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rPr>
          <w:sz w:val="22"/>
          <w:szCs w:val="22"/>
        </w:rPr>
      </w:pPr>
    </w:p>
    <w:p w:rsidR="00A6672B" w:rsidRPr="00B138F3" w:rsidRDefault="00A6672B" w:rsidP="00A6672B">
      <w:pPr>
        <w:widowControl w:val="0"/>
        <w:spacing w:after="160"/>
        <w:ind w:left="567" w:right="565"/>
        <w:jc w:val="both"/>
        <w:rPr>
          <w:rFonts w:ascii="GHEA Grapalat" w:hAnsi="GHEA Grapalat"/>
          <w:sz w:val="22"/>
          <w:szCs w:val="22"/>
        </w:rPr>
      </w:pPr>
    </w:p>
    <w:p w:rsidR="00A6672B"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DB7787" w:rsidRDefault="00A6672B" w:rsidP="00A53506">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ind w:left="567" w:right="565"/>
        <w:jc w:val="center"/>
        <w:rPr>
          <w:rFonts w:ascii="GHEA Grapalat" w:hAnsi="GHEA Grapalat"/>
          <w:b/>
        </w:rPr>
      </w:pPr>
    </w:p>
    <w:p w:rsidR="00A6672B" w:rsidRPr="00B138F3" w:rsidRDefault="00A6672B" w:rsidP="00A6672B">
      <w:pPr>
        <w:widowControl w:val="0"/>
        <w:jc w:val="right"/>
        <w:rPr>
          <w:rFonts w:ascii="GHEA Grapalat" w:hAnsi="GHEA Grapalat" w:cs="GHEA Grapalat"/>
          <w:i/>
        </w:rPr>
      </w:pPr>
      <w:r w:rsidRPr="00B138F3">
        <w:rPr>
          <w:rFonts w:ascii="GHEA Grapalat" w:hAnsi="GHEA Grapalat"/>
          <w:i/>
        </w:rPr>
        <w:t>Приложение № 5.1</w:t>
      </w:r>
    </w:p>
    <w:p w:rsidR="00A6672B" w:rsidRPr="00FD14D7" w:rsidRDefault="00A6672B" w:rsidP="00A6672B">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A93141">
        <w:rPr>
          <w:rFonts w:ascii="GHEA Grapalat" w:hAnsi="GHEA Grapalat"/>
          <w:b/>
          <w:sz w:val="24"/>
          <w:szCs w:val="24"/>
        </w:rPr>
        <w:t>25/19</w:t>
      </w:r>
    </w:p>
    <w:p w:rsidR="00A6672B" w:rsidRPr="00B138F3" w:rsidRDefault="00A6672B" w:rsidP="00A6672B">
      <w:pPr>
        <w:widowControl w:val="0"/>
        <w:spacing w:after="160"/>
        <w:jc w:val="center"/>
        <w:rPr>
          <w:rFonts w:ascii="GHEA Grapalat" w:hAnsi="GHEA Grapalat"/>
          <w:b/>
        </w:rPr>
      </w:pP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A6672B" w:rsidRPr="00B138F3" w:rsidRDefault="00A6672B" w:rsidP="00A53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A6672B" w:rsidRPr="00B138F3" w:rsidRDefault="00A6672B" w:rsidP="00A6672B">
      <w:pPr>
        <w:widowControl w:val="0"/>
        <w:spacing w:after="160"/>
        <w:rPr>
          <w:rFonts w:ascii="GHEA Grapalat" w:hAnsi="GHEA Grapalat" w:cs="GHEA Grapalat"/>
          <w:b/>
        </w:rPr>
      </w:pPr>
    </w:p>
    <w:p w:rsidR="00A6672B" w:rsidRPr="00B138F3" w:rsidRDefault="00A6672B" w:rsidP="00A6672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6672B" w:rsidRPr="00B138F3" w:rsidRDefault="00A6672B" w:rsidP="00A6672B">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Pr>
          <w:rFonts w:ascii="GHEA Grapalat" w:hAnsi="GHEA Grapalat"/>
          <w:b/>
        </w:rPr>
        <w:t>ЕГС-GHAPDzB-</w:t>
      </w:r>
      <w:r w:rsidR="00A93141">
        <w:rPr>
          <w:rFonts w:ascii="GHEA Grapalat" w:hAnsi="GHEA Grapalat"/>
          <w:b/>
        </w:rPr>
        <w:t>25/19</w:t>
      </w:r>
      <w:r w:rsidRPr="00C90F08">
        <w:rPr>
          <w:rFonts w:ascii="GHEA Grapalat" w:hAnsi="GHEA Grapalat"/>
          <w:b/>
        </w:rPr>
        <w:t>.</w:t>
      </w:r>
    </w:p>
    <w:p w:rsidR="00A6672B" w:rsidRPr="00B138F3" w:rsidRDefault="00A6672B" w:rsidP="00A6672B">
      <w:pPr>
        <w:widowControl w:val="0"/>
        <w:tabs>
          <w:tab w:val="left" w:pos="1134"/>
        </w:tabs>
        <w:spacing w:after="160"/>
        <w:jc w:val="both"/>
        <w:rPr>
          <w:rFonts w:ascii="GHEA Grapalat" w:hAnsi="GHEA Grapalat" w:cs="GHEA Grapalat"/>
        </w:rPr>
      </w:pPr>
      <w:r>
        <w:rPr>
          <w:rFonts w:ascii="GHEA Grapalat" w:hAnsi="GHEA Grapalat"/>
        </w:rPr>
        <w:t xml:space="preserve">1.2. </w:t>
      </w:r>
      <w:r w:rsidRPr="00B138F3">
        <w:rPr>
          <w:rFonts w:ascii="GHEA Grapalat" w:hAnsi="GHEA Grapalat"/>
        </w:rPr>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2. Иные условия</w:t>
      </w:r>
    </w:p>
    <w:p w:rsidR="00A6672B" w:rsidRPr="00B253E1" w:rsidRDefault="00A6672B" w:rsidP="00A6672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6672B" w:rsidRDefault="00A6672B" w:rsidP="00A6672B">
      <w:pPr>
        <w:widowControl w:val="0"/>
        <w:spacing w:after="160"/>
        <w:rPr>
          <w:rFonts w:ascii="GHEA Grapalat" w:hAnsi="GHEA Grapalat"/>
        </w:rPr>
      </w:pPr>
      <w:r w:rsidRPr="00B138F3">
        <w:rPr>
          <w:rFonts w:ascii="GHEA Grapalat" w:hAnsi="GHEA Grapalat"/>
        </w:rPr>
        <w:t xml:space="preserve">День/месяц/год    </w:t>
      </w:r>
      <w:r w:rsidRPr="00F74BF0">
        <w:rPr>
          <w:rFonts w:ascii="GHEA Grapalat" w:hAnsi="GHEA Grapalat"/>
        </w:rPr>
        <w:t>М. П.</w:t>
      </w: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Pr="00B138F3" w:rsidRDefault="00A6672B" w:rsidP="00A6672B">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Default="00A6672B" w:rsidP="00B46D58">
      <w:pPr>
        <w:pStyle w:val="BodyTextIndent3"/>
        <w:widowControl w:val="0"/>
        <w:spacing w:after="160" w:line="240" w:lineRule="auto"/>
        <w:jc w:val="right"/>
        <w:rPr>
          <w:rFonts w:ascii="GHEA Grapalat" w:hAnsi="GHEA Grapalat"/>
          <w:b/>
          <w:sz w:val="24"/>
          <w:szCs w:val="24"/>
        </w:rPr>
      </w:pPr>
    </w:p>
    <w:p w:rsidR="00A6672B" w:rsidRPr="00B138F3" w:rsidRDefault="00A6672B" w:rsidP="00A6672B">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A6672B" w:rsidRPr="00806B9A" w:rsidRDefault="00A6672B" w:rsidP="00A6672B">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A93141">
        <w:rPr>
          <w:rFonts w:ascii="GHEA Grapalat" w:hAnsi="GHEA Grapalat"/>
          <w:b/>
          <w:sz w:val="24"/>
          <w:szCs w:val="24"/>
        </w:rPr>
        <w:t>25/19</w:t>
      </w:r>
    </w:p>
    <w:p w:rsidR="00A6672B" w:rsidRPr="00B138F3" w:rsidRDefault="00A6672B" w:rsidP="00A6672B">
      <w:pPr>
        <w:widowControl w:val="0"/>
        <w:spacing w:after="160"/>
        <w:ind w:left="-142" w:firstLine="142"/>
        <w:jc w:val="center"/>
        <w:rPr>
          <w:rFonts w:ascii="GHEA Grapalat" w:hAnsi="GHEA Grapalat"/>
          <w:i/>
        </w:rPr>
      </w:pPr>
    </w:p>
    <w:p w:rsidR="00A6672B" w:rsidRPr="00B138F3" w:rsidRDefault="00A6672B" w:rsidP="00A6672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A6672B" w:rsidRPr="00B138F3" w:rsidRDefault="00A6672B" w:rsidP="00A6672B">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A6672B" w:rsidRPr="00806B9A" w:rsidRDefault="00A6672B" w:rsidP="00A6672B">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A93141">
        <w:rPr>
          <w:rFonts w:ascii="GHEA Grapalat" w:hAnsi="GHEA Grapalat"/>
          <w:b/>
        </w:rPr>
        <w:t>25/19</w:t>
      </w:r>
    </w:p>
    <w:p w:rsidR="00A6672B" w:rsidRPr="00FD14D7" w:rsidRDefault="00A6672B" w:rsidP="00A6672B">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6672B" w:rsidRPr="00B138F3" w:rsidTr="00A53506">
        <w:tc>
          <w:tcPr>
            <w:tcW w:w="4643" w:type="dxa"/>
          </w:tcPr>
          <w:p w:rsidR="00A6672B" w:rsidRPr="00FD12BC" w:rsidRDefault="00A6672B" w:rsidP="00A53506">
            <w:pPr>
              <w:widowControl w:val="0"/>
              <w:spacing w:after="160"/>
              <w:rPr>
                <w:rFonts w:ascii="GHEA Grapalat" w:hAnsi="GHEA Grapalat" w:cs="Sylfaen"/>
                <w:lang w:val="en-US"/>
              </w:rPr>
            </w:pPr>
            <w:r w:rsidRPr="00FD14D7">
              <w:rPr>
                <w:rFonts w:ascii="GHEA Grapalat" w:hAnsi="GHEA Grapalat"/>
              </w:rPr>
              <w:tab/>
            </w:r>
            <w:r w:rsidRPr="00B138F3">
              <w:rPr>
                <w:rFonts w:ascii="GHEA Grapalat" w:hAnsi="GHEA Grapalat"/>
              </w:rPr>
              <w:t>г</w:t>
            </w:r>
            <w:r>
              <w:rPr>
                <w:rFonts w:ascii="GHEA Grapalat" w:hAnsi="GHEA Grapalat"/>
                <w:lang w:val="en-US"/>
              </w:rPr>
              <w:t xml:space="preserve"> Ереван</w:t>
            </w:r>
          </w:p>
        </w:tc>
        <w:tc>
          <w:tcPr>
            <w:tcW w:w="4643" w:type="dxa"/>
          </w:tcPr>
          <w:p w:rsidR="00A6672B" w:rsidRPr="00B138F3" w:rsidRDefault="00A6672B" w:rsidP="00A53506">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A6672B" w:rsidRPr="00B138F3" w:rsidRDefault="00A6672B" w:rsidP="00A6672B">
      <w:pPr>
        <w:widowControl w:val="0"/>
        <w:tabs>
          <w:tab w:val="left" w:pos="720"/>
          <w:tab w:val="left" w:pos="1440"/>
          <w:tab w:val="left" w:pos="8865"/>
        </w:tabs>
        <w:spacing w:after="160"/>
        <w:jc w:val="center"/>
        <w:rPr>
          <w:rFonts w:ascii="GHEA Grapalat" w:hAnsi="GHEA Grapalat" w:cs="Sylfaen"/>
        </w:rPr>
      </w:pPr>
    </w:p>
    <w:p w:rsidR="00A6672B" w:rsidRPr="00B138F3" w:rsidRDefault="00A6672B" w:rsidP="00A6672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A6672B" w:rsidRDefault="00A6672B" w:rsidP="00A6672B">
      <w:pPr>
        <w:widowControl w:val="0"/>
        <w:spacing w:after="160"/>
        <w:ind w:firstLine="709"/>
        <w:jc w:val="both"/>
        <w:rPr>
          <w:rFonts w:ascii="GHEA Grapalat" w:hAnsi="GHEA Grapalat" w:cs="Sylfaen"/>
          <w:b/>
        </w:rPr>
      </w:pPr>
    </w:p>
    <w:p w:rsidR="00A6672B" w:rsidRPr="00B138F3" w:rsidRDefault="00A6672B" w:rsidP="00A6672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5C0DBD" w:rsidRPr="00C90F08" w:rsidRDefault="005C0DBD" w:rsidP="005C0DBD">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5C0DBD" w:rsidRPr="00C90F08" w:rsidRDefault="005C0DBD" w:rsidP="005C0DBD">
      <w:pPr>
        <w:widowControl w:val="0"/>
        <w:tabs>
          <w:tab w:val="left" w:pos="1134"/>
        </w:tabs>
        <w:spacing w:after="160" w:line="360" w:lineRule="auto"/>
        <w:jc w:val="both"/>
        <w:rPr>
          <w:rFonts w:ascii="GHEA Grapalat" w:hAnsi="GHEA Grapalat"/>
        </w:rPr>
      </w:pPr>
      <w:r w:rsidRPr="00C41A7E">
        <w:rPr>
          <w:rFonts w:ascii="Sylfaen" w:hAnsi="Sylfaen"/>
          <w:szCs w:val="22"/>
        </w:rPr>
        <w:t xml:space="preserve">      </w:t>
      </w:r>
      <w:r w:rsidRPr="00BF078C">
        <w:rPr>
          <w:rFonts w:ascii="Sylfaen" w:hAnsi="Sylfaen"/>
          <w:szCs w:val="22"/>
        </w:rPr>
        <w:t>1.</w:t>
      </w:r>
      <w:r w:rsidRPr="00C41A7E">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C41A7E">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5C0DBD" w:rsidRPr="00C90F08" w:rsidRDefault="005C0DBD" w:rsidP="005C0DBD">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C41A7E">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A6672B" w:rsidRPr="00B138F3" w:rsidRDefault="00A6672B" w:rsidP="00A6672B">
      <w:pPr>
        <w:widowControl w:val="0"/>
        <w:spacing w:after="160"/>
        <w:ind w:firstLine="709"/>
        <w:jc w:val="both"/>
        <w:rPr>
          <w:rFonts w:ascii="GHEA Grapalat" w:hAnsi="GHEA Grapalat" w:cs="Times Armenian"/>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2.ПРАВА И ОБЯЗАННОСТИ СТОРОН</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A6672B" w:rsidRPr="00B138F3" w:rsidRDefault="00A6672B" w:rsidP="00A6672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A6672B" w:rsidRPr="00B138F3" w:rsidRDefault="00A6672B" w:rsidP="00A6672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 xml:space="preserve">Обеспечивать поставку товара в соответствии с подпунктом б) пункта 2.1.2 </w:t>
      </w:r>
      <w:r w:rsidRPr="00B138F3">
        <w:rPr>
          <w:rFonts w:ascii="GHEA Grapalat" w:hAnsi="GHEA Grapalat"/>
        </w:rPr>
        <w:lastRenderedPageBreak/>
        <w:t>и (или) пунктом 2.1.5 договора в установленные Покупателем сроки.</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A6672B" w:rsidRPr="00B138F3" w:rsidRDefault="00A6672B" w:rsidP="00A6672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A6672B" w:rsidRPr="00016450" w:rsidRDefault="00A6672B" w:rsidP="00A6672B">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A6672B" w:rsidRPr="00B138F3" w:rsidRDefault="00A6672B" w:rsidP="00A6672B">
      <w:pPr>
        <w:widowControl w:val="0"/>
        <w:spacing w:after="160"/>
        <w:ind w:firstLine="720"/>
        <w:jc w:val="both"/>
        <w:rPr>
          <w:rFonts w:ascii="GHEA Grapalat" w:hAnsi="GHEA Grapalat" w:cs="Sylfaen"/>
          <w:i/>
          <w:u w:val="single"/>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A6672B" w:rsidRPr="00BE51DD"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A6672B" w:rsidRPr="00BE51DD"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5. ПЕРЕДАЧА И ПРИЕМ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A6672B" w:rsidRDefault="00A6672B" w:rsidP="00A6672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A6672B"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6672B"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6. ОТВЕТСТВЕННОСТЬ СТОРОН</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w:t>
      </w:r>
      <w:r w:rsidRPr="00B138F3">
        <w:rPr>
          <w:rFonts w:ascii="GHEA Grapalat" w:hAnsi="GHEA Grapalat"/>
        </w:rPr>
        <w:lastRenderedPageBreak/>
        <w:t>поставленного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A6672B" w:rsidRPr="00B138F3" w:rsidRDefault="00A6672B" w:rsidP="00A6672B">
      <w:pPr>
        <w:rPr>
          <w:rFonts w:ascii="GHEA Grapalat" w:hAnsi="GHEA Grapalat"/>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6672B" w:rsidRPr="00B138F3" w:rsidRDefault="00A6672B" w:rsidP="00A6672B">
      <w:pPr>
        <w:widowControl w:val="0"/>
        <w:spacing w:after="160"/>
        <w:jc w:val="center"/>
        <w:rPr>
          <w:rFonts w:ascii="GHEA Grapalat" w:hAnsi="GHEA Grapalat"/>
          <w:lang w:val="hy-AM"/>
        </w:rPr>
      </w:pPr>
    </w:p>
    <w:p w:rsidR="00A6672B" w:rsidRPr="00016450" w:rsidRDefault="00A6672B" w:rsidP="00A6672B">
      <w:pPr>
        <w:widowControl w:val="0"/>
        <w:spacing w:after="160" w:line="360" w:lineRule="auto"/>
        <w:jc w:val="center"/>
        <w:rPr>
          <w:rFonts w:ascii="GHEA Grapalat" w:hAnsi="GHEA Grapalat"/>
          <w:b/>
        </w:rPr>
      </w:pPr>
      <w:r w:rsidRPr="00016450">
        <w:rPr>
          <w:rFonts w:ascii="GHEA Grapalat" w:hAnsi="GHEA Grapalat"/>
          <w:b/>
        </w:rPr>
        <w:t>8. ИНЫЕ УСЛОВИЯ</w:t>
      </w:r>
    </w:p>
    <w:p w:rsidR="005C0DBD" w:rsidRPr="00C90F08" w:rsidRDefault="005C0DBD" w:rsidP="005C0DBD">
      <w:pPr>
        <w:widowControl w:val="0"/>
        <w:tabs>
          <w:tab w:val="left" w:pos="1134"/>
        </w:tabs>
        <w:spacing w:after="160"/>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Pr>
          <w:rFonts w:ascii="GHEA Grapalat" w:hAnsi="GHEA Grapalat"/>
        </w:rPr>
        <w:t>до 30 декабря 20</w:t>
      </w:r>
      <w:r w:rsidRPr="000D6FF5">
        <w:rPr>
          <w:rFonts w:ascii="GHEA Grapalat" w:hAnsi="GHEA Grapalat"/>
        </w:rPr>
        <w:t>2</w:t>
      </w:r>
      <w:r w:rsidRPr="00A93141">
        <w:rPr>
          <w:rFonts w:ascii="GHEA Grapalat" w:hAnsi="GHEA Grapalat"/>
        </w:rPr>
        <w:t>5</w:t>
      </w:r>
      <w:r w:rsidRPr="00C90F08">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w:t>
      </w:r>
      <w:r w:rsidRPr="00B138F3">
        <w:rPr>
          <w:rFonts w:ascii="GHEA Grapalat" w:hAnsi="GHEA Grapalat"/>
        </w:rPr>
        <w:lastRenderedPageBreak/>
        <w:t>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A6672B" w:rsidRPr="00B138F3" w:rsidRDefault="00A6672B" w:rsidP="00A6672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5"/>
        <w:t>22</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A6672B" w:rsidRPr="00183A85" w:rsidRDefault="00A6672B" w:rsidP="00A6672B">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w:t>
      </w:r>
      <w:r w:rsidRPr="006F0A20">
        <w:rPr>
          <w:rFonts w:ascii="GHEA Grapalat" w:eastAsiaTheme="minorHAnsi" w:hAnsi="GHEA Grapalat" w:cstheme="minorBidi"/>
          <w:sz w:val="22"/>
          <w:szCs w:val="22"/>
          <w:lang w:eastAsia="en-US" w:bidi="ar-SA"/>
        </w:rPr>
        <w:lastRenderedPageBreak/>
        <w:t xml:space="preserve">(Приложение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70682C">
        <w:rPr>
          <w:rFonts w:ascii="GHEA Grapalat" w:hAnsi="GHEA Grapalat"/>
        </w:rPr>
        <w:t xml:space="preserve">, </w:t>
      </w:r>
      <w:r w:rsidRPr="00B138F3">
        <w:rPr>
          <w:rFonts w:ascii="GHEA Grapalat" w:hAnsi="GHEA Grapalat"/>
        </w:rPr>
        <w:t xml:space="preserve"> № 3.1. и № </w:t>
      </w:r>
      <w:r w:rsidRPr="0070682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A6672B"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A6672B" w:rsidRPr="00974EA8"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17"/>
        <w:t>24</w:t>
      </w:r>
    </w:p>
    <w:p w:rsidR="00A6672B" w:rsidRPr="000D6FF5" w:rsidRDefault="00A6672B" w:rsidP="00A6672B">
      <w:pPr>
        <w:widowControl w:val="0"/>
        <w:tabs>
          <w:tab w:val="left" w:pos="1276"/>
        </w:tabs>
        <w:spacing w:after="160"/>
        <w:ind w:firstLine="567"/>
        <w:jc w:val="both"/>
        <w:rPr>
          <w:rFonts w:ascii="GHEA Grapalat" w:hAnsi="GHEA Grapalat"/>
        </w:rPr>
      </w:pPr>
    </w:p>
    <w:p w:rsidR="00A6672B" w:rsidRPr="000D6FF5" w:rsidRDefault="00A6672B" w:rsidP="00A6672B">
      <w:pPr>
        <w:widowControl w:val="0"/>
        <w:tabs>
          <w:tab w:val="left" w:pos="1276"/>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A6672B" w:rsidRPr="00B138F3" w:rsidTr="00A53506">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r>
    </w:tbl>
    <w:p w:rsidR="00A6672B" w:rsidRDefault="00A6672B" w:rsidP="00A6672B">
      <w:pPr>
        <w:widowControl w:val="0"/>
        <w:spacing w:after="160"/>
        <w:ind w:firstLine="567"/>
        <w:jc w:val="both"/>
        <w:rPr>
          <w:rFonts w:ascii="GHEA Grapalat" w:hAnsi="GHEA Grapalat"/>
          <w:i/>
          <w:lang w:val="hy-AM"/>
        </w:rPr>
      </w:pP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A6672B" w:rsidRPr="00382B60" w:rsidRDefault="00A6672B" w:rsidP="00A6672B">
      <w:pPr>
        <w:widowControl w:val="0"/>
        <w:spacing w:after="160"/>
        <w:jc w:val="right"/>
        <w:rPr>
          <w:rFonts w:ascii="GHEA Grapalat" w:hAnsi="GHEA Grapalat"/>
        </w:rPr>
        <w:sectPr w:rsidR="00A6672B" w:rsidRPr="00382B60" w:rsidSect="00A53506">
          <w:footerReference w:type="default" r:id="rId10"/>
          <w:footnotePr>
            <w:pos w:val="beneathText"/>
          </w:footnotePr>
          <w:pgSz w:w="11906" w:h="16838" w:code="9"/>
          <w:pgMar w:top="450" w:right="926" w:bottom="810" w:left="1418" w:header="561" w:footer="561" w:gutter="0"/>
          <w:cols w:space="720"/>
          <w:docGrid w:linePitch="326"/>
        </w:sectPr>
      </w:pPr>
    </w:p>
    <w:p w:rsidR="005C0DBD" w:rsidRPr="00016450" w:rsidRDefault="005C0DBD" w:rsidP="005C0DBD">
      <w:pPr>
        <w:widowControl w:val="0"/>
        <w:spacing w:after="160"/>
        <w:jc w:val="right"/>
        <w:rPr>
          <w:rFonts w:ascii="GHEA Grapalat" w:hAnsi="GHEA Grapalat"/>
          <w:i/>
        </w:rPr>
      </w:pPr>
      <w:r w:rsidRPr="00016450">
        <w:rPr>
          <w:rFonts w:ascii="GHEA Grapalat" w:hAnsi="GHEA Grapalat"/>
          <w:i/>
        </w:rPr>
        <w:lastRenderedPageBreak/>
        <w:t>Приложение № 1</w:t>
      </w:r>
    </w:p>
    <w:p w:rsidR="005C0DBD" w:rsidRPr="00A93141" w:rsidRDefault="005C0DBD" w:rsidP="005C0DBD">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Pr="000D6FF5">
        <w:rPr>
          <w:rFonts w:ascii="GHEA Grapalat" w:hAnsi="GHEA Grapalat"/>
          <w:b/>
          <w:sz w:val="24"/>
          <w:szCs w:val="24"/>
        </w:rPr>
        <w:t>2</w:t>
      </w:r>
      <w:r w:rsidRPr="00A93141">
        <w:rPr>
          <w:rFonts w:ascii="GHEA Grapalat" w:hAnsi="GHEA Grapalat"/>
          <w:b/>
          <w:sz w:val="24"/>
          <w:szCs w:val="24"/>
        </w:rPr>
        <w:t>5</w:t>
      </w:r>
      <w:r w:rsidRPr="00077CEB">
        <w:rPr>
          <w:rFonts w:ascii="GHEA Grapalat" w:hAnsi="GHEA Grapalat"/>
          <w:b/>
          <w:sz w:val="24"/>
          <w:szCs w:val="24"/>
        </w:rPr>
        <w:t>/</w:t>
      </w:r>
      <w:r w:rsidR="00F23FA5">
        <w:rPr>
          <w:rFonts w:ascii="GHEA Grapalat" w:hAnsi="GHEA Grapalat"/>
          <w:b/>
          <w:sz w:val="24"/>
          <w:szCs w:val="24"/>
        </w:rPr>
        <w:t>19</w:t>
      </w:r>
    </w:p>
    <w:p w:rsidR="005C0DBD" w:rsidRPr="00AA5BD2" w:rsidRDefault="005C0DBD" w:rsidP="005C0DBD">
      <w:pPr>
        <w:widowControl w:val="0"/>
        <w:spacing w:after="160" w:line="360"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Pr="00A93141">
        <w:rPr>
          <w:rFonts w:ascii="GHEA Grapalat" w:hAnsi="GHEA Grapalat"/>
          <w:i/>
        </w:rPr>
        <w:t xml:space="preserve">5 </w:t>
      </w:r>
      <w:r w:rsidRPr="00C41A7E">
        <w:rPr>
          <w:rFonts w:ascii="GHEA Grapalat" w:hAnsi="GHEA Grapalat"/>
          <w:i/>
        </w:rPr>
        <w:t xml:space="preserve"> </w:t>
      </w:r>
      <w:r w:rsidRPr="00AA5BD2">
        <w:rPr>
          <w:rFonts w:ascii="GHEA Grapalat" w:hAnsi="GHEA Grapalat"/>
          <w:i/>
        </w:rPr>
        <w:t>г.</w:t>
      </w:r>
    </w:p>
    <w:p w:rsidR="005C0DBD" w:rsidRPr="00016450" w:rsidRDefault="005C0DBD" w:rsidP="005C0DBD">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5C0DBD" w:rsidRPr="00016450" w:rsidRDefault="005C0DBD" w:rsidP="005C0DBD">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5220"/>
        <w:gridCol w:w="1170"/>
        <w:gridCol w:w="1341"/>
        <w:gridCol w:w="1620"/>
        <w:gridCol w:w="1314"/>
      </w:tblGrid>
      <w:tr w:rsidR="005C0DBD" w:rsidRPr="00576215" w:rsidTr="005C0DBD">
        <w:trPr>
          <w:trHeight w:val="361"/>
          <w:jc w:val="center"/>
        </w:trPr>
        <w:tc>
          <w:tcPr>
            <w:tcW w:w="15429" w:type="dxa"/>
            <w:gridSpan w:val="9"/>
          </w:tcPr>
          <w:p w:rsidR="005C0DBD" w:rsidRPr="00576215" w:rsidRDefault="005C0DBD" w:rsidP="005C0DBD">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5C0DBD" w:rsidRPr="00576215" w:rsidTr="005C0DBD">
        <w:trPr>
          <w:trHeight w:val="1031"/>
          <w:jc w:val="center"/>
        </w:trPr>
        <w:tc>
          <w:tcPr>
            <w:tcW w:w="1467" w:type="dxa"/>
            <w:vAlign w:val="center"/>
          </w:tcPr>
          <w:p w:rsidR="005C0DBD" w:rsidRPr="00422C6A" w:rsidRDefault="005C0DBD" w:rsidP="005C0DBD">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5C0DBD" w:rsidRPr="00422C6A" w:rsidRDefault="005C0DBD" w:rsidP="005C0DBD">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5C0DBD" w:rsidRPr="004777FA" w:rsidRDefault="005C0DBD" w:rsidP="005C0DBD">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5220" w:type="dxa"/>
            <w:vAlign w:val="center"/>
          </w:tcPr>
          <w:p w:rsidR="005C0DBD" w:rsidRPr="00422C6A" w:rsidRDefault="005C0DBD" w:rsidP="005C0DBD">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170" w:type="dxa"/>
            <w:vAlign w:val="center"/>
          </w:tcPr>
          <w:p w:rsidR="005C0DBD" w:rsidRPr="00422C6A" w:rsidRDefault="005C0DBD" w:rsidP="005C0DBD">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341" w:type="dxa"/>
            <w:vAlign w:val="center"/>
          </w:tcPr>
          <w:p w:rsidR="005C0DBD" w:rsidRPr="00422C6A" w:rsidRDefault="005C0DBD" w:rsidP="005C0DBD">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5C0DBD" w:rsidRPr="00422C6A" w:rsidRDefault="005C0DBD" w:rsidP="005C0DBD">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5C0DBD" w:rsidRPr="00C90F08" w:rsidRDefault="005C0DBD" w:rsidP="005C0DBD">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r>
      <w:tr w:rsidR="005C0DBD" w:rsidRPr="00576215" w:rsidTr="005C0DBD">
        <w:trPr>
          <w:trHeight w:val="1031"/>
          <w:jc w:val="center"/>
        </w:trPr>
        <w:tc>
          <w:tcPr>
            <w:tcW w:w="1467" w:type="dxa"/>
            <w:vAlign w:val="center"/>
          </w:tcPr>
          <w:p w:rsidR="005C0DBD" w:rsidRDefault="005C0DBD" w:rsidP="005C0DBD">
            <w:pPr>
              <w:jc w:val="center"/>
              <w:rPr>
                <w:rFonts w:ascii="Arial" w:hAnsi="Arial" w:cs="Arial"/>
              </w:rPr>
            </w:pPr>
            <w:r>
              <w:rPr>
                <w:rFonts w:ascii="Arial" w:hAnsi="Arial" w:cs="Arial"/>
              </w:rPr>
              <w:t>1</w:t>
            </w:r>
          </w:p>
        </w:tc>
        <w:tc>
          <w:tcPr>
            <w:tcW w:w="1593" w:type="dxa"/>
            <w:gridSpan w:val="2"/>
            <w:vAlign w:val="center"/>
          </w:tcPr>
          <w:p w:rsidR="005C0DBD" w:rsidRPr="00211C27" w:rsidRDefault="005C0DBD" w:rsidP="005C0DBD">
            <w:pPr>
              <w:jc w:val="center"/>
              <w:rPr>
                <w:rFonts w:ascii="Arial Unicode" w:hAnsi="Arial Unicode" w:cs="Arial"/>
                <w:sz w:val="22"/>
                <w:szCs w:val="22"/>
                <w:lang w:val="en-US"/>
              </w:rPr>
            </w:pPr>
            <w:r>
              <w:rPr>
                <w:rFonts w:ascii="Arial Unicode" w:hAnsi="Arial Unicode" w:cs="Arial"/>
                <w:sz w:val="22"/>
                <w:szCs w:val="22"/>
              </w:rPr>
              <w:t>09132200</w:t>
            </w:r>
            <w:r w:rsidR="00211C27">
              <w:rPr>
                <w:rFonts w:ascii="Arial Unicode" w:hAnsi="Arial Unicode" w:cs="Arial"/>
                <w:sz w:val="22"/>
                <w:szCs w:val="22"/>
                <w:lang w:val="en-US"/>
              </w:rPr>
              <w:t>/1</w:t>
            </w:r>
          </w:p>
        </w:tc>
        <w:tc>
          <w:tcPr>
            <w:tcW w:w="1704" w:type="dxa"/>
            <w:vAlign w:val="center"/>
          </w:tcPr>
          <w:p w:rsidR="005C0DBD" w:rsidRPr="00D61933" w:rsidRDefault="005C0DBD" w:rsidP="005C0DBD">
            <w:pPr>
              <w:rPr>
                <w:rFonts w:ascii="GHEA Grapalat" w:hAnsi="GHEA Grapalat"/>
              </w:rPr>
            </w:pPr>
            <w:r w:rsidRPr="00D61933">
              <w:rPr>
                <w:rFonts w:ascii="GHEA Grapalat" w:hAnsi="GHEA Grapalat"/>
              </w:rPr>
              <w:t xml:space="preserve">БЕНЗИН РЕГУЛЯР </w:t>
            </w:r>
          </w:p>
        </w:tc>
        <w:tc>
          <w:tcPr>
            <w:tcW w:w="5220" w:type="dxa"/>
            <w:vAlign w:val="center"/>
          </w:tcPr>
          <w:p w:rsidR="005C0DBD" w:rsidRDefault="005C0DBD" w:rsidP="005C0DBD">
            <w:pPr>
              <w:rPr>
                <w:rFonts w:ascii="Arial LatArm" w:hAnsi="Arial LatArm" w:cs="Calibri"/>
                <w:sz w:val="22"/>
                <w:szCs w:val="22"/>
              </w:rPr>
            </w:pPr>
            <w:r>
              <w:rPr>
                <w:rFonts w:ascii="Arial LatArm" w:hAnsi="Arial LatArm" w:cs="Calibri"/>
                <w:sz w:val="22"/>
                <w:szCs w:val="22"/>
              </w:rPr>
              <w:t>"</w:t>
            </w:r>
            <w:r>
              <w:rPr>
                <w:rFonts w:ascii="Calibri" w:hAnsi="Calibri" w:cs="Calibri"/>
                <w:sz w:val="22"/>
                <w:szCs w:val="22"/>
              </w:rPr>
              <w:t>Внешный</w:t>
            </w:r>
            <w:r>
              <w:rPr>
                <w:rFonts w:ascii="Arial LatArm" w:hAnsi="Arial LatArm" w:cs="Calibri"/>
                <w:sz w:val="22"/>
                <w:szCs w:val="22"/>
              </w:rPr>
              <w:t xml:space="preserve"> </w:t>
            </w:r>
            <w:r>
              <w:rPr>
                <w:rFonts w:ascii="Calibri" w:hAnsi="Calibri" w:cs="Calibri"/>
                <w:sz w:val="22"/>
                <w:szCs w:val="22"/>
              </w:rPr>
              <w:t>вид</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чистый</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прозрачный</w:t>
            </w:r>
            <w:r>
              <w:rPr>
                <w:rFonts w:ascii="Arial LatArm" w:hAnsi="Arial LatArm" w:cs="Calibri"/>
                <w:sz w:val="22"/>
                <w:szCs w:val="22"/>
              </w:rPr>
              <w:t xml:space="preserve">. </w:t>
            </w:r>
            <w:r>
              <w:rPr>
                <w:rFonts w:ascii="Calibri" w:hAnsi="Calibri" w:cs="Calibri"/>
                <w:sz w:val="22"/>
                <w:szCs w:val="22"/>
              </w:rPr>
              <w:t>Октановое</w:t>
            </w:r>
            <w:r>
              <w:rPr>
                <w:rFonts w:ascii="Arial LatArm" w:hAnsi="Arial LatArm" w:cs="Calibri"/>
                <w:sz w:val="22"/>
                <w:szCs w:val="22"/>
              </w:rPr>
              <w:t xml:space="preserve"> </w:t>
            </w:r>
            <w:r>
              <w:rPr>
                <w:rFonts w:ascii="Calibri" w:hAnsi="Calibri" w:cs="Calibri"/>
                <w:sz w:val="22"/>
                <w:szCs w:val="22"/>
              </w:rPr>
              <w:t>число</w:t>
            </w:r>
            <w:r>
              <w:rPr>
                <w:rFonts w:ascii="Arial LatArm" w:hAnsi="Arial LatArm" w:cs="Calibri"/>
                <w:sz w:val="22"/>
                <w:szCs w:val="22"/>
              </w:rPr>
              <w:t xml:space="preserve"> </w:t>
            </w:r>
            <w:r>
              <w:rPr>
                <w:rFonts w:ascii="Calibri" w:hAnsi="Calibri" w:cs="Calibri"/>
                <w:sz w:val="22"/>
                <w:szCs w:val="22"/>
              </w:rPr>
              <w:t>определенный</w:t>
            </w:r>
            <w:r>
              <w:rPr>
                <w:rFonts w:ascii="Arial LatArm" w:hAnsi="Arial LatArm" w:cs="Calibri"/>
                <w:sz w:val="22"/>
                <w:szCs w:val="22"/>
              </w:rPr>
              <w:t xml:space="preserve"> </w:t>
            </w:r>
            <w:r>
              <w:rPr>
                <w:rFonts w:ascii="Calibri" w:hAnsi="Calibri" w:cs="Calibri"/>
                <w:sz w:val="22"/>
                <w:szCs w:val="22"/>
              </w:rPr>
              <w:t>по</w:t>
            </w:r>
            <w:r>
              <w:rPr>
                <w:rFonts w:ascii="Arial LatArm" w:hAnsi="Arial LatArm" w:cs="Calibri"/>
                <w:sz w:val="22"/>
                <w:szCs w:val="22"/>
              </w:rPr>
              <w:t xml:space="preserve"> </w:t>
            </w:r>
            <w:r>
              <w:rPr>
                <w:rFonts w:ascii="Calibri" w:hAnsi="Calibri" w:cs="Calibri"/>
                <w:sz w:val="22"/>
                <w:szCs w:val="22"/>
              </w:rPr>
              <w:t>исследовательскому</w:t>
            </w:r>
            <w:r>
              <w:rPr>
                <w:rFonts w:ascii="Arial LatArm" w:hAnsi="Arial LatArm" w:cs="Calibri"/>
                <w:sz w:val="22"/>
                <w:szCs w:val="22"/>
              </w:rPr>
              <w:t xml:space="preserve"> </w:t>
            </w:r>
            <w:r>
              <w:rPr>
                <w:rFonts w:ascii="Calibri" w:hAnsi="Calibri" w:cs="Calibri"/>
                <w:sz w:val="22"/>
                <w:szCs w:val="22"/>
              </w:rPr>
              <w:t>методу</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91, </w:t>
            </w:r>
            <w:r>
              <w:rPr>
                <w:rFonts w:ascii="Calibri" w:hAnsi="Calibri" w:cs="Calibri"/>
                <w:sz w:val="22"/>
                <w:szCs w:val="22"/>
              </w:rPr>
              <w:t>по</w:t>
            </w:r>
            <w:r>
              <w:rPr>
                <w:rFonts w:ascii="Arial LatArm" w:hAnsi="Arial LatArm" w:cs="Calibri"/>
                <w:sz w:val="22"/>
                <w:szCs w:val="22"/>
              </w:rPr>
              <w:t xml:space="preserve"> </w:t>
            </w:r>
            <w:r>
              <w:rPr>
                <w:rFonts w:ascii="Calibri" w:hAnsi="Calibri" w:cs="Calibri"/>
                <w:sz w:val="22"/>
                <w:szCs w:val="22"/>
              </w:rPr>
              <w:t>моторному</w:t>
            </w:r>
            <w:r>
              <w:rPr>
                <w:rFonts w:ascii="Arial LatArm" w:hAnsi="Arial LatArm" w:cs="Calibri"/>
                <w:sz w:val="22"/>
                <w:szCs w:val="22"/>
              </w:rPr>
              <w:t xml:space="preserve"> </w:t>
            </w:r>
            <w:r>
              <w:rPr>
                <w:rFonts w:ascii="Calibri" w:hAnsi="Calibri" w:cs="Calibri"/>
                <w:sz w:val="22"/>
                <w:szCs w:val="22"/>
              </w:rPr>
              <w:t>методу</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81, </w:t>
            </w:r>
            <w:r>
              <w:rPr>
                <w:rFonts w:ascii="Calibri" w:hAnsi="Calibri" w:cs="Calibri"/>
                <w:sz w:val="22"/>
                <w:szCs w:val="22"/>
              </w:rPr>
              <w:t>давление</w:t>
            </w:r>
            <w:r>
              <w:rPr>
                <w:rFonts w:ascii="Arial LatArm" w:hAnsi="Arial LatArm" w:cs="Calibri"/>
                <w:sz w:val="22"/>
                <w:szCs w:val="22"/>
              </w:rPr>
              <w:t xml:space="preserve"> </w:t>
            </w:r>
            <w:r>
              <w:rPr>
                <w:rFonts w:ascii="Calibri" w:hAnsi="Calibri" w:cs="Calibri"/>
                <w:sz w:val="22"/>
                <w:szCs w:val="22"/>
              </w:rPr>
              <w:t>насущееных</w:t>
            </w:r>
            <w:r>
              <w:rPr>
                <w:rFonts w:ascii="Arial LatArm" w:hAnsi="Arial LatArm" w:cs="Calibri"/>
                <w:sz w:val="22"/>
                <w:szCs w:val="22"/>
              </w:rPr>
              <w:t xml:space="preserve"> </w:t>
            </w:r>
            <w:r>
              <w:rPr>
                <w:rFonts w:ascii="Calibri" w:hAnsi="Calibri" w:cs="Calibri"/>
                <w:sz w:val="22"/>
                <w:szCs w:val="22"/>
              </w:rPr>
              <w:t>паров</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45 </w:t>
            </w:r>
            <w:r>
              <w:rPr>
                <w:rFonts w:ascii="Calibri" w:hAnsi="Calibri" w:cs="Calibri"/>
                <w:sz w:val="22"/>
                <w:szCs w:val="22"/>
              </w:rPr>
              <w:t>до</w:t>
            </w:r>
            <w:r>
              <w:rPr>
                <w:rFonts w:ascii="Arial LatArm" w:hAnsi="Arial LatArm" w:cs="Calibri"/>
                <w:sz w:val="22"/>
                <w:szCs w:val="22"/>
              </w:rPr>
              <w:t xml:space="preserve"> 100 </w:t>
            </w:r>
            <w:r>
              <w:rPr>
                <w:rFonts w:ascii="Calibri" w:hAnsi="Calibri" w:cs="Calibri"/>
                <w:sz w:val="22"/>
                <w:szCs w:val="22"/>
              </w:rPr>
              <w:t>кПа</w:t>
            </w:r>
            <w:r>
              <w:rPr>
                <w:rFonts w:ascii="Arial LatArm" w:hAnsi="Arial LatArm" w:cs="Calibri"/>
                <w:sz w:val="22"/>
                <w:szCs w:val="22"/>
              </w:rPr>
              <w:t xml:space="preserve">, </w:t>
            </w:r>
            <w:r>
              <w:rPr>
                <w:rFonts w:ascii="Calibri" w:hAnsi="Calibri" w:cs="Calibri"/>
                <w:sz w:val="22"/>
                <w:szCs w:val="22"/>
              </w:rPr>
              <w:t>концентрация</w:t>
            </w:r>
            <w:r>
              <w:rPr>
                <w:rFonts w:ascii="Arial LatArm" w:hAnsi="Arial LatArm" w:cs="Calibri"/>
                <w:sz w:val="22"/>
                <w:szCs w:val="22"/>
              </w:rPr>
              <w:t xml:space="preserve"> </w:t>
            </w:r>
            <w:r>
              <w:rPr>
                <w:rFonts w:ascii="Calibri" w:hAnsi="Calibri" w:cs="Calibri"/>
                <w:sz w:val="22"/>
                <w:szCs w:val="22"/>
              </w:rPr>
              <w:t>свинца</w:t>
            </w:r>
            <w:r>
              <w:rPr>
                <w:rFonts w:ascii="Arial LatArm" w:hAnsi="Arial LatArm" w:cs="Calibri"/>
                <w:sz w:val="22"/>
                <w:szCs w:val="22"/>
              </w:rPr>
              <w:t xml:space="preserve"> -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более</w:t>
            </w:r>
            <w:r>
              <w:rPr>
                <w:rFonts w:ascii="Arial LatArm" w:hAnsi="Arial LatArm" w:cs="Calibri"/>
                <w:sz w:val="22"/>
                <w:szCs w:val="22"/>
              </w:rPr>
              <w:t xml:space="preserve"> 5</w:t>
            </w:r>
            <w:r>
              <w:rPr>
                <w:rFonts w:ascii="Calibri" w:hAnsi="Calibri" w:cs="Calibri"/>
                <w:sz w:val="22"/>
                <w:szCs w:val="22"/>
              </w:rPr>
              <w:t>мг</w:t>
            </w:r>
            <w:r>
              <w:rPr>
                <w:rFonts w:ascii="Arial LatArm" w:hAnsi="Arial LatArm" w:cs="Calibri"/>
                <w:sz w:val="22"/>
                <w:szCs w:val="22"/>
              </w:rPr>
              <w:t>/</w:t>
            </w:r>
            <w:r>
              <w:rPr>
                <w:rFonts w:ascii="Calibri" w:hAnsi="Calibri" w:cs="Calibri"/>
                <w:sz w:val="22"/>
                <w:szCs w:val="22"/>
              </w:rPr>
              <w:t>дм</w:t>
            </w:r>
            <w:r>
              <w:rPr>
                <w:rFonts w:ascii="Arial LatArm" w:hAnsi="Arial LatArm" w:cs="Calibri"/>
                <w:sz w:val="22"/>
                <w:szCs w:val="22"/>
              </w:rPr>
              <w:t xml:space="preserve">3, </w:t>
            </w:r>
            <w:r>
              <w:rPr>
                <w:rFonts w:ascii="Calibri" w:hAnsi="Calibri" w:cs="Calibri"/>
                <w:sz w:val="22"/>
                <w:szCs w:val="22"/>
              </w:rPr>
              <w:t>объемная</w:t>
            </w:r>
            <w:r>
              <w:rPr>
                <w:rFonts w:ascii="Arial LatArm" w:hAnsi="Arial LatArm" w:cs="Calibri"/>
                <w:sz w:val="22"/>
                <w:szCs w:val="22"/>
              </w:rPr>
              <w:t xml:space="preserve"> </w:t>
            </w:r>
            <w:r>
              <w:rPr>
                <w:rFonts w:ascii="Calibri" w:hAnsi="Calibri" w:cs="Calibri"/>
                <w:sz w:val="22"/>
                <w:szCs w:val="22"/>
              </w:rPr>
              <w:t>доля</w:t>
            </w:r>
            <w:r>
              <w:rPr>
                <w:rFonts w:ascii="Arial LatArm" w:hAnsi="Arial LatArm" w:cs="Calibri"/>
                <w:sz w:val="22"/>
                <w:szCs w:val="22"/>
              </w:rPr>
              <w:t xml:space="preserve"> </w:t>
            </w:r>
            <w:r>
              <w:rPr>
                <w:rFonts w:ascii="Calibri" w:hAnsi="Calibri" w:cs="Calibri"/>
                <w:sz w:val="22"/>
                <w:szCs w:val="22"/>
              </w:rPr>
              <w:t>бензола</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более</w:t>
            </w:r>
            <w:r>
              <w:rPr>
                <w:rFonts w:ascii="Arial LatArm" w:hAnsi="Arial LatArm" w:cs="Calibri"/>
                <w:sz w:val="22"/>
                <w:szCs w:val="22"/>
              </w:rPr>
              <w:t xml:space="preserve"> 1%, </w:t>
            </w:r>
            <w:r>
              <w:rPr>
                <w:rFonts w:ascii="Calibri" w:hAnsi="Calibri" w:cs="Calibri"/>
                <w:sz w:val="22"/>
                <w:szCs w:val="22"/>
              </w:rPr>
              <w:t>плотность</w:t>
            </w:r>
            <w:r>
              <w:rPr>
                <w:rFonts w:ascii="Arial LatArm" w:hAnsi="Arial LatArm" w:cs="Calibri"/>
                <w:sz w:val="22"/>
                <w:szCs w:val="22"/>
              </w:rPr>
              <w:t xml:space="preserve"> </w:t>
            </w:r>
            <w:r>
              <w:rPr>
                <w:rFonts w:ascii="Calibri" w:hAnsi="Calibri" w:cs="Calibri"/>
                <w:sz w:val="22"/>
                <w:szCs w:val="22"/>
              </w:rPr>
              <w:t>при</w:t>
            </w:r>
            <w:r>
              <w:rPr>
                <w:rFonts w:ascii="Arial LatArm" w:hAnsi="Arial LatArm" w:cs="Calibri"/>
                <w:sz w:val="22"/>
                <w:szCs w:val="22"/>
              </w:rPr>
              <w:t xml:space="preserve"> 15</w:t>
            </w:r>
            <w:r>
              <w:rPr>
                <w:rFonts w:ascii="Arial LatArm" w:hAnsi="Arial LatArm" w:cs="Arial LatArm"/>
                <w:sz w:val="22"/>
                <w:szCs w:val="22"/>
              </w:rPr>
              <w:t>°</w:t>
            </w:r>
            <w:r>
              <w:rPr>
                <w:rFonts w:ascii="Arial LatArm" w:hAnsi="Arial LatArm" w:cs="Calibri"/>
                <w:sz w:val="22"/>
                <w:szCs w:val="22"/>
              </w:rPr>
              <w:t xml:space="preserve">C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720 </w:t>
            </w:r>
            <w:r>
              <w:rPr>
                <w:rFonts w:ascii="Calibri" w:hAnsi="Calibri" w:cs="Calibri"/>
                <w:sz w:val="22"/>
                <w:szCs w:val="22"/>
              </w:rPr>
              <w:t>до</w:t>
            </w:r>
            <w:r>
              <w:rPr>
                <w:rFonts w:ascii="Arial LatArm" w:hAnsi="Arial LatArm" w:cs="Calibri"/>
                <w:sz w:val="22"/>
                <w:szCs w:val="22"/>
              </w:rPr>
              <w:t xml:space="preserve"> 775 </w:t>
            </w:r>
            <w:r>
              <w:rPr>
                <w:rFonts w:ascii="Calibri" w:hAnsi="Calibri" w:cs="Calibri"/>
                <w:sz w:val="22"/>
                <w:szCs w:val="22"/>
              </w:rPr>
              <w:t>кг</w:t>
            </w:r>
            <w:r>
              <w:rPr>
                <w:rFonts w:ascii="Arial LatArm" w:hAnsi="Arial LatArm" w:cs="Calibri"/>
                <w:sz w:val="22"/>
                <w:szCs w:val="22"/>
              </w:rPr>
              <w:t>/</w:t>
            </w:r>
            <w:r>
              <w:rPr>
                <w:rFonts w:ascii="Calibri" w:hAnsi="Calibri" w:cs="Calibri"/>
                <w:sz w:val="22"/>
                <w:szCs w:val="22"/>
              </w:rPr>
              <w:t>м</w:t>
            </w:r>
            <w:r>
              <w:rPr>
                <w:rFonts w:ascii="Arial LatArm" w:hAnsi="Arial LatArm" w:cs="Calibri"/>
                <w:sz w:val="22"/>
                <w:szCs w:val="22"/>
              </w:rPr>
              <w:t xml:space="preserve">3, </w:t>
            </w:r>
            <w:r>
              <w:rPr>
                <w:rFonts w:ascii="Calibri" w:hAnsi="Calibri" w:cs="Calibri"/>
                <w:sz w:val="22"/>
                <w:szCs w:val="22"/>
              </w:rPr>
              <w:t>концентрация</w:t>
            </w:r>
            <w:r>
              <w:rPr>
                <w:rFonts w:ascii="Arial LatArm" w:hAnsi="Arial LatArm" w:cs="Calibri"/>
                <w:sz w:val="22"/>
                <w:szCs w:val="22"/>
              </w:rPr>
              <w:t xml:space="preserve"> </w:t>
            </w:r>
            <w:r>
              <w:rPr>
                <w:rFonts w:ascii="Calibri" w:hAnsi="Calibri" w:cs="Calibri"/>
                <w:sz w:val="22"/>
                <w:szCs w:val="22"/>
              </w:rPr>
              <w:t>серы</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более</w:t>
            </w:r>
            <w:r>
              <w:rPr>
                <w:rFonts w:ascii="Arial LatArm" w:hAnsi="Arial LatArm" w:cs="Calibri"/>
                <w:sz w:val="22"/>
                <w:szCs w:val="22"/>
              </w:rPr>
              <w:t xml:space="preserve"> 10 </w:t>
            </w:r>
            <w:r>
              <w:rPr>
                <w:rFonts w:ascii="Calibri" w:hAnsi="Calibri" w:cs="Calibri"/>
                <w:sz w:val="22"/>
                <w:szCs w:val="22"/>
              </w:rPr>
              <w:t>мг</w:t>
            </w:r>
            <w:r>
              <w:rPr>
                <w:rFonts w:ascii="Arial LatArm" w:hAnsi="Arial LatArm" w:cs="Calibri"/>
                <w:sz w:val="22"/>
                <w:szCs w:val="22"/>
              </w:rPr>
              <w:t>/</w:t>
            </w:r>
            <w:r>
              <w:rPr>
                <w:rFonts w:ascii="Calibri" w:hAnsi="Calibri" w:cs="Calibri"/>
                <w:sz w:val="22"/>
                <w:szCs w:val="22"/>
              </w:rPr>
              <w:t>кг</w:t>
            </w:r>
            <w:r>
              <w:rPr>
                <w:rFonts w:ascii="Arial LatArm" w:hAnsi="Arial LatArm" w:cs="Calibri"/>
                <w:sz w:val="22"/>
                <w:szCs w:val="22"/>
              </w:rPr>
              <w:t xml:space="preserve">, </w:t>
            </w:r>
            <w:r>
              <w:rPr>
                <w:rFonts w:ascii="Calibri" w:hAnsi="Calibri" w:cs="Calibri"/>
                <w:sz w:val="22"/>
                <w:szCs w:val="22"/>
              </w:rPr>
              <w:t>массовая</w:t>
            </w:r>
            <w:r>
              <w:rPr>
                <w:rFonts w:ascii="Arial LatArm" w:hAnsi="Arial LatArm" w:cs="Calibri"/>
                <w:sz w:val="22"/>
                <w:szCs w:val="22"/>
              </w:rPr>
              <w:t xml:space="preserve"> </w:t>
            </w:r>
            <w:r>
              <w:rPr>
                <w:rFonts w:ascii="Calibri" w:hAnsi="Calibri" w:cs="Calibri"/>
                <w:sz w:val="22"/>
                <w:szCs w:val="22"/>
              </w:rPr>
              <w:t>доля</w:t>
            </w:r>
            <w:r>
              <w:rPr>
                <w:rFonts w:ascii="Arial LatArm" w:hAnsi="Arial LatArm" w:cs="Calibri"/>
                <w:sz w:val="22"/>
                <w:szCs w:val="22"/>
              </w:rPr>
              <w:t xml:space="preserve"> </w:t>
            </w:r>
            <w:r>
              <w:rPr>
                <w:rFonts w:ascii="Calibri" w:hAnsi="Calibri" w:cs="Calibri"/>
                <w:sz w:val="22"/>
                <w:szCs w:val="22"/>
              </w:rPr>
              <w:t>кислорода</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более</w:t>
            </w:r>
            <w:r>
              <w:rPr>
                <w:rFonts w:ascii="Arial LatArm" w:hAnsi="Arial LatArm" w:cs="Calibri"/>
                <w:sz w:val="22"/>
                <w:szCs w:val="22"/>
              </w:rPr>
              <w:t xml:space="preserve"> 2,7%, </w:t>
            </w:r>
            <w:r>
              <w:rPr>
                <w:rFonts w:ascii="Calibri" w:hAnsi="Calibri" w:cs="Calibri"/>
                <w:sz w:val="22"/>
                <w:szCs w:val="22"/>
              </w:rPr>
              <w:t>объемная</w:t>
            </w:r>
            <w:r>
              <w:rPr>
                <w:rFonts w:ascii="Arial LatArm" w:hAnsi="Arial LatArm" w:cs="Calibri"/>
                <w:sz w:val="22"/>
                <w:szCs w:val="22"/>
              </w:rPr>
              <w:t xml:space="preserve"> </w:t>
            </w:r>
            <w:r>
              <w:rPr>
                <w:rFonts w:ascii="Calibri" w:hAnsi="Calibri" w:cs="Calibri"/>
                <w:sz w:val="22"/>
                <w:szCs w:val="22"/>
              </w:rPr>
              <w:t>доля</w:t>
            </w:r>
            <w:r>
              <w:rPr>
                <w:rFonts w:ascii="Arial LatArm" w:hAnsi="Arial LatArm" w:cs="Calibri"/>
                <w:sz w:val="22"/>
                <w:szCs w:val="22"/>
              </w:rPr>
              <w:t xml:space="preserve"> </w:t>
            </w:r>
            <w:r>
              <w:rPr>
                <w:rFonts w:ascii="Calibri" w:hAnsi="Calibri" w:cs="Calibri"/>
                <w:sz w:val="22"/>
                <w:szCs w:val="22"/>
              </w:rPr>
              <w:t>оксигенатов</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более</w:t>
            </w:r>
            <w:r>
              <w:rPr>
                <w:rFonts w:ascii="Arial LatArm" w:hAnsi="Arial LatArm" w:cs="Calibri"/>
                <w:sz w:val="22"/>
                <w:szCs w:val="22"/>
              </w:rPr>
              <w:t xml:space="preserve">: </w:t>
            </w:r>
            <w:r>
              <w:rPr>
                <w:rFonts w:ascii="Calibri" w:hAnsi="Calibri" w:cs="Calibri"/>
                <w:sz w:val="22"/>
                <w:szCs w:val="22"/>
              </w:rPr>
              <w:t>метанол</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3%, </w:t>
            </w:r>
            <w:r>
              <w:rPr>
                <w:rFonts w:ascii="Calibri" w:hAnsi="Calibri" w:cs="Calibri"/>
                <w:sz w:val="22"/>
                <w:szCs w:val="22"/>
              </w:rPr>
              <w:t>этанол</w:t>
            </w:r>
            <w:r>
              <w:rPr>
                <w:rFonts w:ascii="Arial LatArm" w:hAnsi="Arial LatArm" w:cs="Calibri"/>
                <w:sz w:val="22"/>
                <w:szCs w:val="22"/>
              </w:rPr>
              <w:t xml:space="preserve"> - 5%, </w:t>
            </w:r>
            <w:r>
              <w:rPr>
                <w:rFonts w:ascii="Calibri" w:hAnsi="Calibri" w:cs="Calibri"/>
                <w:sz w:val="22"/>
                <w:szCs w:val="22"/>
              </w:rPr>
              <w:t>изопропиловый</w:t>
            </w:r>
            <w:r>
              <w:rPr>
                <w:rFonts w:ascii="Arial LatArm" w:hAnsi="Arial LatArm" w:cs="Calibri"/>
                <w:sz w:val="22"/>
                <w:szCs w:val="22"/>
              </w:rPr>
              <w:t xml:space="preserve"> </w:t>
            </w:r>
            <w:r>
              <w:rPr>
                <w:rFonts w:ascii="Calibri" w:hAnsi="Calibri" w:cs="Calibri"/>
                <w:sz w:val="22"/>
                <w:szCs w:val="22"/>
              </w:rPr>
              <w:t>спирт</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10%, </w:t>
            </w:r>
            <w:r>
              <w:rPr>
                <w:rFonts w:ascii="Calibri" w:hAnsi="Calibri" w:cs="Calibri"/>
                <w:sz w:val="22"/>
                <w:szCs w:val="22"/>
              </w:rPr>
              <w:t>изобутиловый</w:t>
            </w:r>
            <w:r>
              <w:rPr>
                <w:rFonts w:ascii="Arial LatArm" w:hAnsi="Arial LatArm" w:cs="Calibri"/>
                <w:sz w:val="22"/>
                <w:szCs w:val="22"/>
              </w:rPr>
              <w:t xml:space="preserve"> </w:t>
            </w:r>
            <w:r>
              <w:rPr>
                <w:rFonts w:ascii="Calibri" w:hAnsi="Calibri" w:cs="Calibri"/>
                <w:sz w:val="22"/>
                <w:szCs w:val="22"/>
              </w:rPr>
              <w:t>спирт</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10%, </w:t>
            </w:r>
            <w:r>
              <w:rPr>
                <w:rFonts w:ascii="Calibri" w:hAnsi="Calibri" w:cs="Calibri"/>
                <w:sz w:val="22"/>
                <w:szCs w:val="22"/>
              </w:rPr>
              <w:t>третбутиловый</w:t>
            </w:r>
            <w:r>
              <w:rPr>
                <w:rFonts w:ascii="Arial LatArm" w:hAnsi="Arial LatArm" w:cs="Calibri"/>
                <w:sz w:val="22"/>
                <w:szCs w:val="22"/>
              </w:rPr>
              <w:t xml:space="preserve"> </w:t>
            </w:r>
            <w:r>
              <w:rPr>
                <w:rFonts w:ascii="Calibri" w:hAnsi="Calibri" w:cs="Calibri"/>
                <w:sz w:val="22"/>
                <w:szCs w:val="22"/>
              </w:rPr>
              <w:t>спирт</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7%, </w:t>
            </w:r>
            <w:r>
              <w:rPr>
                <w:rFonts w:ascii="Calibri" w:hAnsi="Calibri" w:cs="Calibri"/>
                <w:sz w:val="22"/>
                <w:szCs w:val="22"/>
              </w:rPr>
              <w:t>эфиры</w:t>
            </w:r>
            <w:r>
              <w:rPr>
                <w:rFonts w:ascii="Arial LatArm" w:hAnsi="Arial LatArm" w:cs="Calibri"/>
                <w:sz w:val="22"/>
                <w:szCs w:val="22"/>
              </w:rPr>
              <w:t xml:space="preserve"> (C5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другие</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15%, </w:t>
            </w:r>
            <w:r>
              <w:rPr>
                <w:rFonts w:ascii="Calibri" w:hAnsi="Calibri" w:cs="Calibri"/>
                <w:sz w:val="22"/>
                <w:szCs w:val="22"/>
              </w:rPr>
              <w:t>другие</w:t>
            </w:r>
            <w:r>
              <w:rPr>
                <w:rFonts w:ascii="Arial LatArm" w:hAnsi="Arial LatArm" w:cs="Calibri"/>
                <w:sz w:val="22"/>
                <w:szCs w:val="22"/>
              </w:rPr>
              <w:t xml:space="preserve"> </w:t>
            </w:r>
            <w:r>
              <w:rPr>
                <w:rFonts w:ascii="Calibri" w:hAnsi="Calibri" w:cs="Calibri"/>
                <w:sz w:val="22"/>
                <w:szCs w:val="22"/>
              </w:rPr>
              <w:t>оксигенаты</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10%, </w:t>
            </w:r>
            <w:r>
              <w:rPr>
                <w:rFonts w:ascii="Calibri" w:hAnsi="Calibri" w:cs="Calibri"/>
                <w:sz w:val="22"/>
                <w:szCs w:val="22"/>
              </w:rPr>
              <w:t>безопасность</w:t>
            </w:r>
            <w:r>
              <w:rPr>
                <w:rFonts w:ascii="Arial LatArm" w:hAnsi="Arial LatArm" w:cs="Calibri"/>
                <w:sz w:val="22"/>
                <w:szCs w:val="22"/>
              </w:rPr>
              <w:t xml:space="preserve">, </w:t>
            </w:r>
            <w:r>
              <w:rPr>
                <w:rFonts w:ascii="Calibri" w:hAnsi="Calibri" w:cs="Calibri"/>
                <w:sz w:val="22"/>
                <w:szCs w:val="22"/>
              </w:rPr>
              <w:t>маркировка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упаковка</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согласно</w:t>
            </w:r>
            <w:r>
              <w:rPr>
                <w:rFonts w:ascii="Arial LatArm" w:hAnsi="Arial LatArm" w:cs="Calibri"/>
                <w:sz w:val="22"/>
                <w:szCs w:val="22"/>
              </w:rPr>
              <w:t xml:space="preserve"> </w:t>
            </w:r>
            <w:r>
              <w:rPr>
                <w:rFonts w:ascii="Arial LatArm" w:hAnsi="Arial LatArm" w:cs="Arial LatArm"/>
                <w:sz w:val="22"/>
                <w:szCs w:val="22"/>
              </w:rPr>
              <w:t>“</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 </w:t>
            </w:r>
            <w:r>
              <w:rPr>
                <w:rFonts w:ascii="Calibri" w:hAnsi="Calibri" w:cs="Calibri"/>
                <w:sz w:val="22"/>
                <w:szCs w:val="22"/>
              </w:rPr>
              <w:lastRenderedPageBreak/>
              <w:t>топлива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двигателей</w:t>
            </w:r>
            <w:r>
              <w:rPr>
                <w:rFonts w:ascii="Arial LatArm" w:hAnsi="Arial LatArm" w:cs="Calibri"/>
                <w:sz w:val="22"/>
                <w:szCs w:val="22"/>
              </w:rPr>
              <w:t xml:space="preserve"> </w:t>
            </w:r>
            <w:r>
              <w:rPr>
                <w:rFonts w:ascii="Calibri" w:hAnsi="Calibri" w:cs="Calibri"/>
                <w:sz w:val="22"/>
                <w:szCs w:val="22"/>
              </w:rPr>
              <w:t>внутренного</w:t>
            </w:r>
            <w:r>
              <w:rPr>
                <w:rFonts w:ascii="Arial LatArm" w:hAnsi="Arial LatArm" w:cs="Calibri"/>
                <w:sz w:val="22"/>
                <w:szCs w:val="22"/>
              </w:rPr>
              <w:t xml:space="preserve"> </w:t>
            </w:r>
            <w:r>
              <w:rPr>
                <w:rFonts w:ascii="Calibri" w:hAnsi="Calibri" w:cs="Calibri"/>
                <w:sz w:val="22"/>
                <w:szCs w:val="22"/>
              </w:rPr>
              <w:t>сгорания</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утвержденным</w:t>
            </w:r>
            <w:r>
              <w:rPr>
                <w:rFonts w:ascii="Arial LatArm" w:hAnsi="Arial LatArm" w:cs="Calibri"/>
                <w:sz w:val="22"/>
                <w:szCs w:val="22"/>
              </w:rPr>
              <w:t xml:space="preserve"> </w:t>
            </w:r>
            <w:r>
              <w:rPr>
                <w:rFonts w:ascii="Calibri" w:hAnsi="Calibri" w:cs="Calibri"/>
                <w:sz w:val="22"/>
                <w:szCs w:val="22"/>
              </w:rPr>
              <w:t>Решением</w:t>
            </w:r>
            <w:r>
              <w:rPr>
                <w:rFonts w:ascii="Arial LatArm" w:hAnsi="Arial LatArm" w:cs="Calibri"/>
                <w:sz w:val="22"/>
                <w:szCs w:val="22"/>
              </w:rPr>
              <w:t xml:space="preserve"> </w:t>
            </w:r>
            <w:r>
              <w:rPr>
                <w:rFonts w:ascii="Calibri" w:hAnsi="Calibri" w:cs="Calibri"/>
                <w:sz w:val="22"/>
                <w:szCs w:val="22"/>
              </w:rPr>
              <w:t>Правительства</w:t>
            </w:r>
            <w:r>
              <w:rPr>
                <w:rFonts w:ascii="Arial LatArm" w:hAnsi="Arial LatArm" w:cs="Calibri"/>
                <w:sz w:val="22"/>
                <w:szCs w:val="22"/>
              </w:rPr>
              <w:t xml:space="preserve"> </w:t>
            </w:r>
            <w:r>
              <w:rPr>
                <w:rFonts w:ascii="Calibri" w:hAnsi="Calibri" w:cs="Calibri"/>
                <w:sz w:val="22"/>
                <w:szCs w:val="22"/>
              </w:rPr>
              <w:t>РА</w:t>
            </w:r>
            <w:r>
              <w:rPr>
                <w:rFonts w:ascii="Arial LatArm" w:hAnsi="Arial LatArm" w:cs="Calibri"/>
                <w:sz w:val="22"/>
                <w:szCs w:val="22"/>
              </w:rPr>
              <w:t xml:space="preserve"> N 1592-</w:t>
            </w:r>
            <w:r>
              <w:rPr>
                <w:rFonts w:ascii="Calibri" w:hAnsi="Calibri" w:cs="Calibri"/>
                <w:sz w:val="22"/>
                <w:szCs w:val="22"/>
              </w:rPr>
              <w:t>Н</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11 </w:t>
            </w:r>
            <w:r>
              <w:rPr>
                <w:rFonts w:ascii="Calibri" w:hAnsi="Calibri" w:cs="Calibri"/>
                <w:sz w:val="22"/>
                <w:szCs w:val="22"/>
              </w:rPr>
              <w:t>ноября</w:t>
            </w:r>
            <w:r>
              <w:rPr>
                <w:rFonts w:ascii="Arial LatArm" w:hAnsi="Arial LatArm" w:cs="Calibri"/>
                <w:sz w:val="22"/>
                <w:szCs w:val="22"/>
              </w:rPr>
              <w:t xml:space="preserve"> 2004</w:t>
            </w:r>
            <w:r>
              <w:rPr>
                <w:rFonts w:ascii="Calibri" w:hAnsi="Calibri" w:cs="Calibri"/>
                <w:sz w:val="22"/>
                <w:szCs w:val="22"/>
              </w:rPr>
              <w:t>г</w:t>
            </w:r>
            <w:r>
              <w:rPr>
                <w:rFonts w:ascii="Arial LatArm" w:hAnsi="Arial LatArm" w:cs="Calibri"/>
                <w:sz w:val="22"/>
                <w:szCs w:val="22"/>
              </w:rPr>
              <w:t xml:space="preserve">.  </w:t>
            </w:r>
            <w:r>
              <w:rPr>
                <w:rFonts w:ascii="Calibri" w:hAnsi="Calibri" w:cs="Calibri"/>
                <w:sz w:val="22"/>
                <w:szCs w:val="22"/>
              </w:rPr>
              <w:t>Доставка</w:t>
            </w:r>
            <w:r>
              <w:rPr>
                <w:rFonts w:ascii="Arial LatArm" w:hAnsi="Arial LatArm" w:cs="Calibri"/>
                <w:sz w:val="22"/>
                <w:szCs w:val="22"/>
              </w:rPr>
              <w:t xml:space="preserve"> </w:t>
            </w:r>
            <w:r>
              <w:rPr>
                <w:rFonts w:ascii="Calibri" w:hAnsi="Calibri" w:cs="Calibri"/>
                <w:sz w:val="22"/>
                <w:szCs w:val="22"/>
              </w:rPr>
              <w:t>топлива</w:t>
            </w:r>
            <w:r>
              <w:rPr>
                <w:rFonts w:ascii="Arial LatArm" w:hAnsi="Arial LatArm" w:cs="Calibri"/>
                <w:sz w:val="22"/>
                <w:szCs w:val="22"/>
              </w:rPr>
              <w:t xml:space="preserve"> </w:t>
            </w:r>
            <w:r>
              <w:rPr>
                <w:rFonts w:ascii="Calibri" w:hAnsi="Calibri" w:cs="Calibri"/>
                <w:sz w:val="22"/>
                <w:szCs w:val="22"/>
              </w:rPr>
              <w:t>талонами</w:t>
            </w:r>
            <w:r>
              <w:rPr>
                <w:rFonts w:ascii="Arial LatArm" w:hAnsi="Arial LatArm" w:cs="Calibri"/>
                <w:sz w:val="22"/>
                <w:szCs w:val="22"/>
              </w:rPr>
              <w:t xml:space="preserve">, </w:t>
            </w:r>
            <w:r>
              <w:rPr>
                <w:rFonts w:ascii="Calibri" w:hAnsi="Calibri" w:cs="Calibri"/>
                <w:sz w:val="22"/>
                <w:szCs w:val="22"/>
              </w:rPr>
              <w:t>Заправка</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6-</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заправочных</w:t>
            </w:r>
            <w:r>
              <w:rPr>
                <w:rFonts w:ascii="Arial LatArm" w:hAnsi="Arial LatArm" w:cs="Calibri"/>
                <w:sz w:val="22"/>
                <w:szCs w:val="22"/>
              </w:rPr>
              <w:t xml:space="preserve"> </w:t>
            </w:r>
            <w:r>
              <w:rPr>
                <w:rFonts w:ascii="Calibri" w:hAnsi="Calibri" w:cs="Calibri"/>
                <w:sz w:val="22"/>
                <w:szCs w:val="22"/>
              </w:rPr>
              <w:t>станциях</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административных</w:t>
            </w:r>
            <w:r>
              <w:rPr>
                <w:rFonts w:ascii="Arial LatArm" w:hAnsi="Arial LatArm" w:cs="Calibri"/>
                <w:sz w:val="22"/>
                <w:szCs w:val="22"/>
              </w:rPr>
              <w:t xml:space="preserve"> </w:t>
            </w:r>
            <w:r>
              <w:rPr>
                <w:rFonts w:ascii="Calibri" w:hAnsi="Calibri" w:cs="Calibri"/>
                <w:sz w:val="22"/>
                <w:szCs w:val="22"/>
              </w:rPr>
              <w:t>районах</w:t>
            </w:r>
            <w:r>
              <w:rPr>
                <w:rFonts w:ascii="Arial LatArm" w:hAnsi="Arial LatArm" w:cs="Calibri"/>
                <w:sz w:val="22"/>
                <w:szCs w:val="22"/>
              </w:rPr>
              <w:t xml:space="preserve"> </w:t>
            </w:r>
            <w:r>
              <w:rPr>
                <w:rFonts w:ascii="Calibri" w:hAnsi="Calibri" w:cs="Calibri"/>
                <w:sz w:val="22"/>
                <w:szCs w:val="22"/>
              </w:rPr>
              <w:t>города</w:t>
            </w:r>
            <w:r>
              <w:rPr>
                <w:rFonts w:ascii="Arial LatArm" w:hAnsi="Arial LatArm" w:cs="Calibri"/>
                <w:sz w:val="22"/>
                <w:szCs w:val="22"/>
              </w:rPr>
              <w:t xml:space="preserve"> </w:t>
            </w:r>
            <w:r>
              <w:rPr>
                <w:rFonts w:ascii="Calibri" w:hAnsi="Calibri" w:cs="Calibri"/>
                <w:sz w:val="22"/>
                <w:szCs w:val="22"/>
              </w:rPr>
              <w:t>Еревана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случае</w:t>
            </w:r>
            <w:r>
              <w:rPr>
                <w:rFonts w:ascii="Arial LatArm" w:hAnsi="Arial LatArm" w:cs="Calibri"/>
                <w:sz w:val="22"/>
                <w:szCs w:val="22"/>
              </w:rPr>
              <w:t xml:space="preserve"> </w:t>
            </w:r>
            <w:r>
              <w:rPr>
                <w:rFonts w:ascii="Calibri" w:hAnsi="Calibri" w:cs="Calibri"/>
                <w:sz w:val="22"/>
                <w:szCs w:val="22"/>
              </w:rPr>
              <w:t>признания</w:t>
            </w:r>
            <w:r>
              <w:rPr>
                <w:rFonts w:ascii="Arial LatArm" w:hAnsi="Arial LatArm" w:cs="Calibri"/>
                <w:sz w:val="22"/>
                <w:szCs w:val="22"/>
              </w:rPr>
              <w:t xml:space="preserve"> </w:t>
            </w:r>
            <w:r>
              <w:rPr>
                <w:rFonts w:ascii="Calibri" w:hAnsi="Calibri" w:cs="Calibri"/>
                <w:sz w:val="22"/>
                <w:szCs w:val="22"/>
              </w:rPr>
              <w:t>выбранным</w:t>
            </w:r>
            <w:r>
              <w:rPr>
                <w:rFonts w:ascii="Arial LatArm" w:hAnsi="Arial LatArm" w:cs="Calibri"/>
                <w:sz w:val="22"/>
                <w:szCs w:val="22"/>
              </w:rPr>
              <w:t xml:space="preserve"> </w:t>
            </w:r>
            <w:r>
              <w:rPr>
                <w:rFonts w:ascii="Calibri" w:hAnsi="Calibri" w:cs="Calibri"/>
                <w:sz w:val="22"/>
                <w:szCs w:val="22"/>
              </w:rPr>
              <w:t>участником</w:t>
            </w:r>
            <w:r>
              <w:rPr>
                <w:rFonts w:ascii="Arial LatArm" w:hAnsi="Arial LatArm" w:cs="Calibri"/>
                <w:sz w:val="22"/>
                <w:szCs w:val="22"/>
              </w:rPr>
              <w:t xml:space="preserve"> </w:t>
            </w:r>
            <w:r>
              <w:rPr>
                <w:rFonts w:ascii="Calibri" w:hAnsi="Calibri" w:cs="Calibri"/>
                <w:sz w:val="22"/>
                <w:szCs w:val="22"/>
              </w:rPr>
              <w:t>предоставляется</w:t>
            </w:r>
            <w:r>
              <w:rPr>
                <w:rFonts w:ascii="Arial LatArm" w:hAnsi="Arial LatArm" w:cs="Calibri"/>
                <w:sz w:val="22"/>
                <w:szCs w:val="22"/>
              </w:rPr>
              <w:t xml:space="preserve"> </w:t>
            </w:r>
            <w:r>
              <w:rPr>
                <w:rFonts w:ascii="Calibri" w:hAnsi="Calibri" w:cs="Calibri"/>
                <w:sz w:val="22"/>
                <w:szCs w:val="22"/>
              </w:rPr>
              <w:t>список</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адреса</w:t>
            </w:r>
            <w:r>
              <w:rPr>
                <w:rFonts w:ascii="Arial LatArm" w:hAnsi="Arial LatArm" w:cs="Calibri"/>
                <w:sz w:val="22"/>
                <w:szCs w:val="22"/>
              </w:rPr>
              <w:t xml:space="preserve"> </w:t>
            </w:r>
            <w:r>
              <w:rPr>
                <w:rFonts w:ascii="Calibri" w:hAnsi="Calibri" w:cs="Calibri"/>
                <w:sz w:val="22"/>
                <w:szCs w:val="22"/>
              </w:rPr>
              <w:t>АЗС</w:t>
            </w:r>
            <w:r>
              <w:rPr>
                <w:rFonts w:ascii="Arial LatArm" w:hAnsi="Arial LatArm" w:cs="Calibri"/>
                <w:sz w:val="22"/>
                <w:szCs w:val="22"/>
              </w:rPr>
              <w:t>.</w:t>
            </w:r>
          </w:p>
        </w:tc>
        <w:tc>
          <w:tcPr>
            <w:tcW w:w="1170" w:type="dxa"/>
            <w:vAlign w:val="center"/>
          </w:tcPr>
          <w:p w:rsidR="005C0DBD" w:rsidRDefault="005C0DBD" w:rsidP="005C0DBD">
            <w:pPr>
              <w:jc w:val="center"/>
              <w:rPr>
                <w:rFonts w:ascii="Arial LatArm" w:hAnsi="Arial LatArm" w:cs="Calibri"/>
              </w:rPr>
            </w:pPr>
            <w:r>
              <w:rPr>
                <w:rFonts w:ascii="Calibri" w:hAnsi="Calibri" w:cs="Calibri"/>
              </w:rPr>
              <w:lastRenderedPageBreak/>
              <w:t>литр</w:t>
            </w:r>
          </w:p>
        </w:tc>
        <w:tc>
          <w:tcPr>
            <w:tcW w:w="1341" w:type="dxa"/>
            <w:vAlign w:val="center"/>
          </w:tcPr>
          <w:p w:rsidR="005C0DBD" w:rsidRPr="00422C6A" w:rsidRDefault="005C0DBD" w:rsidP="005C0DBD">
            <w:pPr>
              <w:widowControl w:val="0"/>
              <w:spacing w:after="120"/>
              <w:jc w:val="center"/>
              <w:rPr>
                <w:rFonts w:ascii="GHEA Grapalat" w:hAnsi="GHEA Grapalat"/>
                <w:sz w:val="22"/>
                <w:szCs w:val="20"/>
              </w:rPr>
            </w:pPr>
          </w:p>
        </w:tc>
        <w:tc>
          <w:tcPr>
            <w:tcW w:w="1620" w:type="dxa"/>
            <w:vAlign w:val="center"/>
          </w:tcPr>
          <w:p w:rsidR="005C0DBD" w:rsidRPr="00422C6A" w:rsidRDefault="005C0DBD" w:rsidP="005C0DBD">
            <w:pPr>
              <w:widowControl w:val="0"/>
              <w:spacing w:after="120"/>
              <w:jc w:val="center"/>
              <w:rPr>
                <w:rFonts w:ascii="GHEA Grapalat" w:hAnsi="GHEA Grapalat"/>
                <w:sz w:val="22"/>
                <w:szCs w:val="20"/>
              </w:rPr>
            </w:pPr>
          </w:p>
        </w:tc>
        <w:tc>
          <w:tcPr>
            <w:tcW w:w="1314" w:type="dxa"/>
            <w:vAlign w:val="center"/>
          </w:tcPr>
          <w:p w:rsidR="005C0DBD" w:rsidRPr="00211C27" w:rsidRDefault="00211C27" w:rsidP="005C0DBD">
            <w:pPr>
              <w:jc w:val="center"/>
              <w:rPr>
                <w:rFonts w:ascii="Arial LatArm" w:hAnsi="Arial LatArm" w:cs="Arial"/>
                <w:lang w:val="en-US"/>
              </w:rPr>
            </w:pPr>
            <w:r>
              <w:rPr>
                <w:rFonts w:ascii="Arial LatArm" w:hAnsi="Arial LatArm" w:cs="Arial"/>
                <w:lang w:val="en-US"/>
              </w:rPr>
              <w:t>15000</w:t>
            </w:r>
          </w:p>
        </w:tc>
      </w:tr>
      <w:tr w:rsidR="005C0DBD" w:rsidRPr="00576215" w:rsidTr="005C0DBD">
        <w:trPr>
          <w:trHeight w:val="1031"/>
          <w:jc w:val="center"/>
        </w:trPr>
        <w:tc>
          <w:tcPr>
            <w:tcW w:w="1467" w:type="dxa"/>
            <w:vAlign w:val="center"/>
          </w:tcPr>
          <w:p w:rsidR="005C0DBD" w:rsidRDefault="005C0DBD" w:rsidP="005C0DBD">
            <w:pPr>
              <w:jc w:val="center"/>
              <w:rPr>
                <w:rFonts w:ascii="Arial" w:hAnsi="Arial" w:cs="Arial"/>
              </w:rPr>
            </w:pPr>
            <w:r>
              <w:rPr>
                <w:rFonts w:ascii="Arial" w:hAnsi="Arial" w:cs="Arial"/>
              </w:rPr>
              <w:lastRenderedPageBreak/>
              <w:t>2</w:t>
            </w:r>
          </w:p>
        </w:tc>
        <w:tc>
          <w:tcPr>
            <w:tcW w:w="1593" w:type="dxa"/>
            <w:gridSpan w:val="2"/>
            <w:vAlign w:val="center"/>
          </w:tcPr>
          <w:p w:rsidR="005C0DBD" w:rsidRPr="00211C27" w:rsidRDefault="005C0DBD" w:rsidP="005C0DBD">
            <w:pPr>
              <w:jc w:val="center"/>
              <w:rPr>
                <w:rFonts w:ascii="Arial Unicode" w:hAnsi="Arial Unicode" w:cs="Arial"/>
                <w:sz w:val="22"/>
                <w:szCs w:val="22"/>
                <w:lang w:val="en-US"/>
              </w:rPr>
            </w:pPr>
            <w:r>
              <w:rPr>
                <w:rFonts w:ascii="Arial Unicode" w:hAnsi="Arial Unicode" w:cs="Arial"/>
                <w:sz w:val="22"/>
                <w:szCs w:val="22"/>
              </w:rPr>
              <w:t>09134200</w:t>
            </w:r>
            <w:r w:rsidR="00211C27">
              <w:rPr>
                <w:rFonts w:ascii="Arial Unicode" w:hAnsi="Arial Unicode" w:cs="Arial"/>
                <w:sz w:val="22"/>
                <w:szCs w:val="22"/>
                <w:lang w:val="en-US"/>
              </w:rPr>
              <w:t>/1</w:t>
            </w:r>
          </w:p>
        </w:tc>
        <w:tc>
          <w:tcPr>
            <w:tcW w:w="1704" w:type="dxa"/>
            <w:vAlign w:val="center"/>
          </w:tcPr>
          <w:p w:rsidR="005C0DBD" w:rsidRPr="00D61933" w:rsidRDefault="005C0DBD" w:rsidP="005C0DBD">
            <w:pPr>
              <w:rPr>
                <w:rFonts w:ascii="GHEA Grapalat" w:hAnsi="GHEA Grapalat"/>
              </w:rPr>
            </w:pPr>
            <w:r>
              <w:rPr>
                <w:rFonts w:ascii="GHEA Grapalat" w:hAnsi="GHEA Grapalat"/>
              </w:rPr>
              <w:t>ДИЗЕЛЬНОЕ</w:t>
            </w:r>
            <w:r w:rsidRPr="00D61933">
              <w:rPr>
                <w:rFonts w:ascii="GHEA Grapalat" w:hAnsi="GHEA Grapalat"/>
              </w:rPr>
              <w:t xml:space="preserve"> ТОПЛИВО</w:t>
            </w:r>
          </w:p>
        </w:tc>
        <w:tc>
          <w:tcPr>
            <w:tcW w:w="5220" w:type="dxa"/>
            <w:vAlign w:val="bottom"/>
          </w:tcPr>
          <w:p w:rsidR="005C0DBD" w:rsidRDefault="005C0DBD" w:rsidP="005C0DBD">
            <w:pPr>
              <w:rPr>
                <w:rFonts w:ascii="Calibri" w:hAnsi="Calibri" w:cs="Calibri"/>
                <w:color w:val="000000"/>
                <w:sz w:val="22"/>
                <w:szCs w:val="22"/>
              </w:rPr>
            </w:pPr>
            <w:r>
              <w:rPr>
                <w:rFonts w:ascii="Arial LatArm" w:hAnsi="Arial LatArm" w:cs="Calibri"/>
                <w:sz w:val="22"/>
                <w:szCs w:val="22"/>
              </w:rPr>
              <w:t>"</w:t>
            </w:r>
            <w:r>
              <w:rPr>
                <w:rFonts w:ascii="Calibri" w:hAnsi="Calibri" w:cs="Calibri"/>
                <w:sz w:val="22"/>
                <w:szCs w:val="22"/>
              </w:rPr>
              <w:t>Цетановое</w:t>
            </w:r>
            <w:r>
              <w:rPr>
                <w:rFonts w:ascii="Arial LatArm" w:hAnsi="Arial LatArm" w:cs="Calibri"/>
                <w:sz w:val="22"/>
                <w:szCs w:val="22"/>
              </w:rPr>
              <w:t xml:space="preserve"> </w:t>
            </w:r>
            <w:r>
              <w:rPr>
                <w:rFonts w:ascii="Calibri" w:hAnsi="Calibri" w:cs="Calibri"/>
                <w:sz w:val="22"/>
                <w:szCs w:val="22"/>
              </w:rPr>
              <w:t>число</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51, </w:t>
            </w:r>
            <w:r>
              <w:rPr>
                <w:rFonts w:ascii="Calibri" w:hAnsi="Calibri" w:cs="Calibri"/>
                <w:sz w:val="22"/>
                <w:szCs w:val="22"/>
              </w:rPr>
              <w:t>цетановый</w:t>
            </w:r>
            <w:r>
              <w:rPr>
                <w:rFonts w:ascii="Arial LatArm" w:hAnsi="Arial LatArm" w:cs="Calibri"/>
                <w:sz w:val="22"/>
                <w:szCs w:val="22"/>
              </w:rPr>
              <w:t xml:space="preserve"> </w:t>
            </w:r>
            <w:r>
              <w:rPr>
                <w:rFonts w:ascii="Calibri" w:hAnsi="Calibri" w:cs="Calibri"/>
                <w:sz w:val="22"/>
                <w:szCs w:val="22"/>
              </w:rPr>
              <w:t>показатель</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46, </w:t>
            </w:r>
            <w:r>
              <w:rPr>
                <w:rFonts w:ascii="Calibri" w:hAnsi="Calibri" w:cs="Calibri"/>
                <w:sz w:val="22"/>
                <w:szCs w:val="22"/>
              </w:rPr>
              <w:t>плотность</w:t>
            </w:r>
            <w:r>
              <w:rPr>
                <w:rFonts w:ascii="Arial LatArm" w:hAnsi="Arial LatArm" w:cs="Calibri"/>
                <w:sz w:val="22"/>
                <w:szCs w:val="22"/>
              </w:rPr>
              <w:t xml:space="preserve"> </w:t>
            </w:r>
            <w:r>
              <w:rPr>
                <w:rFonts w:ascii="Calibri" w:hAnsi="Calibri" w:cs="Calibri"/>
                <w:sz w:val="22"/>
                <w:szCs w:val="22"/>
              </w:rPr>
              <w:t>при</w:t>
            </w:r>
            <w:r>
              <w:rPr>
                <w:rFonts w:ascii="Arial LatArm" w:hAnsi="Arial LatArm" w:cs="Calibri"/>
                <w:sz w:val="22"/>
                <w:szCs w:val="22"/>
              </w:rPr>
              <w:t xml:space="preserve"> 150C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820 </w:t>
            </w:r>
            <w:r>
              <w:rPr>
                <w:rFonts w:ascii="Calibri" w:hAnsi="Calibri" w:cs="Calibri"/>
                <w:sz w:val="22"/>
                <w:szCs w:val="22"/>
              </w:rPr>
              <w:t>до</w:t>
            </w:r>
            <w:r>
              <w:rPr>
                <w:rFonts w:ascii="Arial LatArm" w:hAnsi="Arial LatArm" w:cs="Calibri"/>
                <w:sz w:val="22"/>
                <w:szCs w:val="22"/>
              </w:rPr>
              <w:t xml:space="preserve"> 845 </w:t>
            </w:r>
            <w:r>
              <w:rPr>
                <w:rFonts w:ascii="Calibri" w:hAnsi="Calibri" w:cs="Calibri"/>
                <w:sz w:val="22"/>
                <w:szCs w:val="22"/>
              </w:rPr>
              <w:t>кг</w:t>
            </w:r>
            <w:r>
              <w:rPr>
                <w:rFonts w:ascii="Arial LatArm" w:hAnsi="Arial LatArm" w:cs="Calibri"/>
                <w:sz w:val="22"/>
                <w:szCs w:val="22"/>
              </w:rPr>
              <w:t>/</w:t>
            </w:r>
            <w:r>
              <w:rPr>
                <w:rFonts w:ascii="Calibri" w:hAnsi="Calibri" w:cs="Calibri"/>
                <w:sz w:val="22"/>
                <w:szCs w:val="22"/>
              </w:rPr>
              <w:t>м</w:t>
            </w:r>
            <w:r>
              <w:rPr>
                <w:rFonts w:ascii="Arial LatArm" w:hAnsi="Arial LatArm" w:cs="Calibri"/>
                <w:sz w:val="22"/>
                <w:szCs w:val="22"/>
              </w:rPr>
              <w:t xml:space="preserve">3,  </w:t>
            </w:r>
            <w:r>
              <w:rPr>
                <w:rFonts w:ascii="Calibri" w:hAnsi="Calibri" w:cs="Calibri"/>
                <w:sz w:val="22"/>
                <w:szCs w:val="22"/>
              </w:rPr>
              <w:t>содержание</w:t>
            </w:r>
            <w:r>
              <w:rPr>
                <w:rFonts w:ascii="Arial LatArm" w:hAnsi="Arial LatArm" w:cs="Calibri"/>
                <w:sz w:val="22"/>
                <w:szCs w:val="22"/>
              </w:rPr>
              <w:t xml:space="preserve"> </w:t>
            </w:r>
            <w:r>
              <w:rPr>
                <w:rFonts w:ascii="Calibri" w:hAnsi="Calibri" w:cs="Calibri"/>
                <w:sz w:val="22"/>
                <w:szCs w:val="22"/>
              </w:rPr>
              <w:t>серы</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более</w:t>
            </w:r>
            <w:r>
              <w:rPr>
                <w:rFonts w:ascii="Arial LatArm" w:hAnsi="Arial LatArm" w:cs="Calibri"/>
                <w:sz w:val="22"/>
                <w:szCs w:val="22"/>
              </w:rPr>
              <w:t xml:space="preserve"> 350 </w:t>
            </w:r>
            <w:r>
              <w:rPr>
                <w:rFonts w:ascii="Calibri" w:hAnsi="Calibri" w:cs="Calibri"/>
                <w:sz w:val="22"/>
                <w:szCs w:val="22"/>
              </w:rPr>
              <w:t>мг</w:t>
            </w:r>
            <w:r>
              <w:rPr>
                <w:rFonts w:ascii="Arial LatArm" w:hAnsi="Arial LatArm" w:cs="Calibri"/>
                <w:sz w:val="22"/>
                <w:szCs w:val="22"/>
              </w:rPr>
              <w:t>/</w:t>
            </w:r>
            <w:r>
              <w:rPr>
                <w:rFonts w:ascii="Calibri" w:hAnsi="Calibri" w:cs="Calibri"/>
                <w:sz w:val="22"/>
                <w:szCs w:val="22"/>
              </w:rPr>
              <w:t>кг</w:t>
            </w:r>
            <w:r>
              <w:rPr>
                <w:rFonts w:ascii="Arial LatArm" w:hAnsi="Arial LatArm" w:cs="Calibri"/>
                <w:sz w:val="22"/>
                <w:szCs w:val="22"/>
              </w:rPr>
              <w:t xml:space="preserve">, </w:t>
            </w:r>
            <w:r>
              <w:rPr>
                <w:rFonts w:ascii="Calibri" w:hAnsi="Calibri" w:cs="Calibri"/>
                <w:sz w:val="22"/>
                <w:szCs w:val="22"/>
              </w:rPr>
              <w:t>температура</w:t>
            </w:r>
            <w:r>
              <w:rPr>
                <w:rFonts w:ascii="Arial LatArm" w:hAnsi="Arial LatArm" w:cs="Calibri"/>
                <w:sz w:val="22"/>
                <w:szCs w:val="22"/>
              </w:rPr>
              <w:t xml:space="preserve"> </w:t>
            </w:r>
            <w:r>
              <w:rPr>
                <w:rFonts w:ascii="Calibri" w:hAnsi="Calibri" w:cs="Calibri"/>
                <w:sz w:val="22"/>
                <w:szCs w:val="22"/>
              </w:rPr>
              <w:t>вспышки</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ниже</w:t>
            </w:r>
            <w:r>
              <w:rPr>
                <w:rFonts w:ascii="Arial LatArm" w:hAnsi="Arial LatArm" w:cs="Calibri"/>
                <w:sz w:val="22"/>
                <w:szCs w:val="22"/>
              </w:rPr>
              <w:t xml:space="preserve"> 55</w:t>
            </w:r>
            <w:r>
              <w:rPr>
                <w:rFonts w:ascii="Calibri" w:hAnsi="Calibri" w:cs="Calibri"/>
                <w:sz w:val="22"/>
                <w:szCs w:val="22"/>
              </w:rPr>
              <w:t>о</w:t>
            </w:r>
            <w:r>
              <w:rPr>
                <w:rFonts w:ascii="Arial LatArm" w:hAnsi="Arial LatArm" w:cs="Calibri"/>
                <w:sz w:val="22"/>
                <w:szCs w:val="22"/>
              </w:rPr>
              <w:t xml:space="preserve">C, </w:t>
            </w:r>
            <w:r>
              <w:rPr>
                <w:rFonts w:ascii="Calibri" w:hAnsi="Calibri" w:cs="Calibri"/>
                <w:sz w:val="22"/>
                <w:szCs w:val="22"/>
              </w:rPr>
              <w:t>остаток</w:t>
            </w:r>
            <w:r>
              <w:rPr>
                <w:rFonts w:ascii="Arial LatArm" w:hAnsi="Arial LatArm" w:cs="Calibri"/>
                <w:sz w:val="22"/>
                <w:szCs w:val="22"/>
              </w:rPr>
              <w:t xml:space="preserve"> </w:t>
            </w:r>
            <w:r>
              <w:rPr>
                <w:rFonts w:ascii="Calibri" w:hAnsi="Calibri" w:cs="Calibri"/>
                <w:sz w:val="22"/>
                <w:szCs w:val="22"/>
              </w:rPr>
              <w:t>углерода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10% </w:t>
            </w:r>
            <w:r>
              <w:rPr>
                <w:rFonts w:ascii="Calibri" w:hAnsi="Calibri" w:cs="Calibri"/>
                <w:sz w:val="22"/>
                <w:szCs w:val="22"/>
              </w:rPr>
              <w:t>осадке</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более</w:t>
            </w:r>
            <w:r>
              <w:rPr>
                <w:rFonts w:ascii="Arial LatArm" w:hAnsi="Arial LatArm" w:cs="Calibri"/>
                <w:sz w:val="22"/>
                <w:szCs w:val="22"/>
              </w:rPr>
              <w:t xml:space="preserve"> 0,3%, </w:t>
            </w:r>
            <w:r>
              <w:rPr>
                <w:rFonts w:ascii="Calibri" w:hAnsi="Calibri" w:cs="Calibri"/>
                <w:sz w:val="22"/>
                <w:szCs w:val="22"/>
              </w:rPr>
              <w:t>вязкость</w:t>
            </w:r>
            <w:r>
              <w:rPr>
                <w:rFonts w:ascii="Arial LatArm" w:hAnsi="Arial LatArm" w:cs="Calibri"/>
                <w:sz w:val="22"/>
                <w:szCs w:val="22"/>
              </w:rPr>
              <w:t xml:space="preserve"> </w:t>
            </w:r>
            <w:r>
              <w:rPr>
                <w:rFonts w:ascii="Calibri" w:hAnsi="Calibri" w:cs="Calibri"/>
                <w:sz w:val="22"/>
                <w:szCs w:val="22"/>
              </w:rPr>
              <w:t>при</w:t>
            </w:r>
            <w:r>
              <w:rPr>
                <w:rFonts w:ascii="Arial LatArm" w:hAnsi="Arial LatArm" w:cs="Calibri"/>
                <w:sz w:val="22"/>
                <w:szCs w:val="22"/>
              </w:rPr>
              <w:t xml:space="preserve"> 40</w:t>
            </w:r>
            <w:r>
              <w:rPr>
                <w:rFonts w:ascii="Calibri" w:hAnsi="Calibri" w:cs="Calibri"/>
                <w:sz w:val="22"/>
                <w:szCs w:val="22"/>
              </w:rPr>
              <w:t>о</w:t>
            </w:r>
            <w:r>
              <w:rPr>
                <w:rFonts w:ascii="Arial LatArm" w:hAnsi="Arial LatArm" w:cs="Calibri"/>
                <w:sz w:val="22"/>
                <w:szCs w:val="22"/>
              </w:rPr>
              <w:t xml:space="preserve">C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2 </w:t>
            </w:r>
            <w:r>
              <w:rPr>
                <w:rFonts w:ascii="Calibri" w:hAnsi="Calibri" w:cs="Calibri"/>
                <w:sz w:val="22"/>
                <w:szCs w:val="22"/>
              </w:rPr>
              <w:t>до</w:t>
            </w:r>
            <w:r>
              <w:rPr>
                <w:rFonts w:ascii="Arial LatArm" w:hAnsi="Arial LatArm" w:cs="Calibri"/>
                <w:sz w:val="22"/>
                <w:szCs w:val="22"/>
              </w:rPr>
              <w:t xml:space="preserve"> 4,5 </w:t>
            </w:r>
            <w:r>
              <w:rPr>
                <w:rFonts w:ascii="Calibri" w:hAnsi="Calibri" w:cs="Calibri"/>
                <w:sz w:val="22"/>
                <w:szCs w:val="22"/>
              </w:rPr>
              <w:t>мм</w:t>
            </w:r>
            <w:r>
              <w:rPr>
                <w:rFonts w:ascii="Arial LatArm" w:hAnsi="Arial LatArm" w:cs="Calibri"/>
                <w:sz w:val="22"/>
                <w:szCs w:val="22"/>
              </w:rPr>
              <w:t>2/</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температура</w:t>
            </w:r>
            <w:r>
              <w:rPr>
                <w:rFonts w:ascii="Arial LatArm" w:hAnsi="Arial LatArm" w:cs="Calibri"/>
                <w:sz w:val="22"/>
                <w:szCs w:val="22"/>
              </w:rPr>
              <w:t xml:space="preserve"> </w:t>
            </w:r>
            <w:r>
              <w:rPr>
                <w:rFonts w:ascii="Calibri" w:hAnsi="Calibri" w:cs="Calibri"/>
                <w:sz w:val="22"/>
                <w:szCs w:val="22"/>
              </w:rPr>
              <w:t>помутнения</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выше</w:t>
            </w:r>
            <w:r>
              <w:rPr>
                <w:rFonts w:ascii="Arial LatArm" w:hAnsi="Arial LatArm" w:cs="Calibri"/>
                <w:sz w:val="22"/>
                <w:szCs w:val="22"/>
              </w:rPr>
              <w:t xml:space="preserve"> 0</w:t>
            </w:r>
            <w:r>
              <w:rPr>
                <w:rFonts w:ascii="Calibri" w:hAnsi="Calibri" w:cs="Calibri"/>
                <w:sz w:val="22"/>
                <w:szCs w:val="22"/>
              </w:rPr>
              <w:t>о</w:t>
            </w:r>
            <w:r>
              <w:rPr>
                <w:rFonts w:ascii="Arial LatArm" w:hAnsi="Arial LatArm" w:cs="Calibri"/>
                <w:sz w:val="22"/>
                <w:szCs w:val="22"/>
              </w:rPr>
              <w:t xml:space="preserve">C, </w:t>
            </w:r>
            <w:r>
              <w:rPr>
                <w:rFonts w:ascii="Calibri" w:hAnsi="Calibri" w:cs="Calibri"/>
                <w:sz w:val="22"/>
                <w:szCs w:val="22"/>
              </w:rPr>
              <w:t>безопасность</w:t>
            </w:r>
            <w:r>
              <w:rPr>
                <w:rFonts w:ascii="Arial LatArm" w:hAnsi="Arial LatArm" w:cs="Calibri"/>
                <w:sz w:val="22"/>
                <w:szCs w:val="22"/>
              </w:rPr>
              <w:t xml:space="preserve">, </w:t>
            </w:r>
            <w:r>
              <w:rPr>
                <w:rFonts w:ascii="Calibri" w:hAnsi="Calibri" w:cs="Calibri"/>
                <w:sz w:val="22"/>
                <w:szCs w:val="22"/>
              </w:rPr>
              <w:t>маркировка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упаковка</w:t>
            </w:r>
            <w:r>
              <w:rPr>
                <w:rFonts w:ascii="Arial LatArm" w:hAnsi="Arial LatArm" w:cs="Calibri"/>
                <w:sz w:val="22"/>
                <w:szCs w:val="22"/>
              </w:rPr>
              <w:t xml:space="preserve"> </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Техническому</w:t>
            </w:r>
            <w:r>
              <w:rPr>
                <w:rFonts w:ascii="Arial LatArm" w:hAnsi="Arial LatArm" w:cs="Calibri"/>
                <w:sz w:val="22"/>
                <w:szCs w:val="22"/>
              </w:rPr>
              <w:t xml:space="preserve"> </w:t>
            </w:r>
            <w:r>
              <w:rPr>
                <w:rFonts w:ascii="Calibri" w:hAnsi="Calibri" w:cs="Calibri"/>
                <w:sz w:val="22"/>
                <w:szCs w:val="22"/>
              </w:rPr>
              <w:t>регламенту</w:t>
            </w:r>
            <w:r>
              <w:rPr>
                <w:rFonts w:ascii="Arial LatArm" w:hAnsi="Arial LatArm" w:cs="Calibri"/>
                <w:sz w:val="22"/>
                <w:szCs w:val="22"/>
              </w:rPr>
              <w:t xml:space="preserve"> </w:t>
            </w:r>
            <w:r>
              <w:rPr>
                <w:rFonts w:ascii="Calibri" w:hAnsi="Calibri" w:cs="Calibri"/>
                <w:sz w:val="22"/>
                <w:szCs w:val="22"/>
              </w:rPr>
              <w:t>топлива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двигателей</w:t>
            </w:r>
            <w:r>
              <w:rPr>
                <w:rFonts w:ascii="Arial LatArm" w:hAnsi="Arial LatArm" w:cs="Calibri"/>
                <w:sz w:val="22"/>
                <w:szCs w:val="22"/>
              </w:rPr>
              <w:t xml:space="preserve"> </w:t>
            </w:r>
            <w:r>
              <w:rPr>
                <w:rFonts w:ascii="Calibri" w:hAnsi="Calibri" w:cs="Calibri"/>
                <w:sz w:val="22"/>
                <w:szCs w:val="22"/>
              </w:rPr>
              <w:t>внутренного</w:t>
            </w:r>
            <w:r>
              <w:rPr>
                <w:rFonts w:ascii="Arial LatArm" w:hAnsi="Arial LatArm" w:cs="Calibri"/>
                <w:sz w:val="22"/>
                <w:szCs w:val="22"/>
              </w:rPr>
              <w:t xml:space="preserve"> </w:t>
            </w:r>
            <w:r>
              <w:rPr>
                <w:rFonts w:ascii="Calibri" w:hAnsi="Calibri" w:cs="Calibri"/>
                <w:sz w:val="22"/>
                <w:szCs w:val="22"/>
              </w:rPr>
              <w:t>сгорания</w:t>
            </w:r>
            <w:r>
              <w:rPr>
                <w:rFonts w:ascii="Arial LatArm" w:hAnsi="Arial LatArm" w:cs="Arial LatArm"/>
                <w:sz w:val="22"/>
                <w:szCs w:val="22"/>
              </w:rPr>
              <w:t>”</w:t>
            </w:r>
            <w:r>
              <w:rPr>
                <w:rFonts w:ascii="Arial LatArm" w:hAnsi="Arial LatArm" w:cs="Calibri"/>
                <w:sz w:val="22"/>
                <w:szCs w:val="22"/>
              </w:rPr>
              <w:t xml:space="preserve">, </w:t>
            </w:r>
            <w:r>
              <w:rPr>
                <w:rFonts w:ascii="Calibri" w:hAnsi="Calibri" w:cs="Calibri"/>
                <w:sz w:val="22"/>
                <w:szCs w:val="22"/>
              </w:rPr>
              <w:t>утвержденным</w:t>
            </w:r>
            <w:r>
              <w:rPr>
                <w:rFonts w:ascii="Arial LatArm" w:hAnsi="Arial LatArm" w:cs="Calibri"/>
                <w:sz w:val="22"/>
                <w:szCs w:val="22"/>
              </w:rPr>
              <w:t xml:space="preserve"> </w:t>
            </w:r>
            <w:r>
              <w:rPr>
                <w:rFonts w:ascii="Calibri" w:hAnsi="Calibri" w:cs="Calibri"/>
                <w:sz w:val="22"/>
                <w:szCs w:val="22"/>
              </w:rPr>
              <w:t>Решением</w:t>
            </w:r>
            <w:r>
              <w:rPr>
                <w:rFonts w:ascii="Arial LatArm" w:hAnsi="Arial LatArm" w:cs="Calibri"/>
                <w:sz w:val="22"/>
                <w:szCs w:val="22"/>
              </w:rPr>
              <w:t xml:space="preserve"> </w:t>
            </w:r>
            <w:r>
              <w:rPr>
                <w:rFonts w:ascii="Calibri" w:hAnsi="Calibri" w:cs="Calibri"/>
                <w:sz w:val="22"/>
                <w:szCs w:val="22"/>
              </w:rPr>
              <w:t>Правительства</w:t>
            </w:r>
            <w:r>
              <w:rPr>
                <w:rFonts w:ascii="Arial LatArm" w:hAnsi="Arial LatArm" w:cs="Calibri"/>
                <w:sz w:val="22"/>
                <w:szCs w:val="22"/>
              </w:rPr>
              <w:t xml:space="preserve"> </w:t>
            </w:r>
            <w:r>
              <w:rPr>
                <w:rFonts w:ascii="Calibri" w:hAnsi="Calibri" w:cs="Calibri"/>
                <w:sz w:val="22"/>
                <w:szCs w:val="22"/>
              </w:rPr>
              <w:t>РА</w:t>
            </w:r>
            <w:r>
              <w:rPr>
                <w:rFonts w:ascii="Arial LatArm" w:hAnsi="Arial LatArm" w:cs="Calibri"/>
                <w:sz w:val="22"/>
                <w:szCs w:val="22"/>
              </w:rPr>
              <w:t xml:space="preserve"> N 1592-</w:t>
            </w:r>
            <w:r>
              <w:rPr>
                <w:rFonts w:ascii="Calibri" w:hAnsi="Calibri" w:cs="Calibri"/>
                <w:sz w:val="22"/>
                <w:szCs w:val="22"/>
              </w:rPr>
              <w:t>Н</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11 </w:t>
            </w:r>
            <w:r>
              <w:rPr>
                <w:rFonts w:ascii="Calibri" w:hAnsi="Calibri" w:cs="Calibri"/>
                <w:sz w:val="22"/>
                <w:szCs w:val="22"/>
              </w:rPr>
              <w:t>ноября</w:t>
            </w:r>
            <w:r>
              <w:rPr>
                <w:rFonts w:ascii="Arial LatArm" w:hAnsi="Arial LatArm" w:cs="Calibri"/>
                <w:sz w:val="22"/>
                <w:szCs w:val="22"/>
              </w:rPr>
              <w:t xml:space="preserve"> 2004</w:t>
            </w:r>
            <w:r>
              <w:rPr>
                <w:rFonts w:ascii="Calibri" w:hAnsi="Calibri" w:cs="Calibri"/>
                <w:sz w:val="22"/>
                <w:szCs w:val="22"/>
              </w:rPr>
              <w:t>г</w:t>
            </w:r>
            <w:r>
              <w:rPr>
                <w:rFonts w:ascii="Arial LatArm" w:hAnsi="Arial LatArm" w:cs="Calibri"/>
                <w:sz w:val="22"/>
                <w:szCs w:val="22"/>
              </w:rPr>
              <w:t xml:space="preserve">. </w:t>
            </w:r>
            <w:r>
              <w:rPr>
                <w:rFonts w:ascii="Calibri" w:hAnsi="Calibri" w:cs="Calibri"/>
                <w:sz w:val="22"/>
                <w:szCs w:val="22"/>
              </w:rPr>
              <w:t>Доставка</w:t>
            </w:r>
            <w:r>
              <w:rPr>
                <w:rFonts w:ascii="Arial LatArm" w:hAnsi="Arial LatArm" w:cs="Calibri"/>
                <w:sz w:val="22"/>
                <w:szCs w:val="22"/>
              </w:rPr>
              <w:t xml:space="preserve"> </w:t>
            </w:r>
            <w:r>
              <w:rPr>
                <w:rFonts w:ascii="Calibri" w:hAnsi="Calibri" w:cs="Calibri"/>
                <w:sz w:val="22"/>
                <w:szCs w:val="22"/>
              </w:rPr>
              <w:t>топлива</w:t>
            </w:r>
            <w:r>
              <w:rPr>
                <w:rFonts w:ascii="Arial LatArm" w:hAnsi="Arial LatArm" w:cs="Calibri"/>
                <w:sz w:val="22"/>
                <w:szCs w:val="22"/>
              </w:rPr>
              <w:t xml:space="preserve"> </w:t>
            </w:r>
            <w:r>
              <w:rPr>
                <w:rFonts w:ascii="Calibri" w:hAnsi="Calibri" w:cs="Calibri"/>
                <w:sz w:val="22"/>
                <w:szCs w:val="22"/>
              </w:rPr>
              <w:t>талонами</w:t>
            </w:r>
            <w:r>
              <w:rPr>
                <w:rFonts w:ascii="Arial LatArm" w:hAnsi="Arial LatArm" w:cs="Calibri"/>
                <w:sz w:val="22"/>
                <w:szCs w:val="22"/>
              </w:rPr>
              <w:t xml:space="preserve">, </w:t>
            </w:r>
            <w:r>
              <w:rPr>
                <w:rFonts w:ascii="Calibri" w:hAnsi="Calibri" w:cs="Calibri"/>
                <w:sz w:val="22"/>
                <w:szCs w:val="22"/>
              </w:rPr>
              <w:t>Заправка</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6-</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заправочных</w:t>
            </w:r>
            <w:r>
              <w:rPr>
                <w:rFonts w:ascii="Arial LatArm" w:hAnsi="Arial LatArm" w:cs="Calibri"/>
                <w:sz w:val="22"/>
                <w:szCs w:val="22"/>
              </w:rPr>
              <w:t xml:space="preserve"> </w:t>
            </w:r>
            <w:r>
              <w:rPr>
                <w:rFonts w:ascii="Calibri" w:hAnsi="Calibri" w:cs="Calibri"/>
                <w:sz w:val="22"/>
                <w:szCs w:val="22"/>
              </w:rPr>
              <w:t>станциях</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административных</w:t>
            </w:r>
            <w:r>
              <w:rPr>
                <w:rFonts w:ascii="Arial LatArm" w:hAnsi="Arial LatArm" w:cs="Calibri"/>
                <w:sz w:val="22"/>
                <w:szCs w:val="22"/>
              </w:rPr>
              <w:t xml:space="preserve"> </w:t>
            </w:r>
            <w:r>
              <w:rPr>
                <w:rFonts w:ascii="Calibri" w:hAnsi="Calibri" w:cs="Calibri"/>
                <w:sz w:val="22"/>
                <w:szCs w:val="22"/>
              </w:rPr>
              <w:t>районах</w:t>
            </w:r>
            <w:r>
              <w:rPr>
                <w:rFonts w:ascii="Arial LatArm" w:hAnsi="Arial LatArm" w:cs="Calibri"/>
                <w:sz w:val="22"/>
                <w:szCs w:val="22"/>
              </w:rPr>
              <w:t xml:space="preserve"> </w:t>
            </w:r>
            <w:r>
              <w:rPr>
                <w:rFonts w:ascii="Calibri" w:hAnsi="Calibri" w:cs="Calibri"/>
                <w:sz w:val="22"/>
                <w:szCs w:val="22"/>
              </w:rPr>
              <w:t>города</w:t>
            </w:r>
            <w:r>
              <w:rPr>
                <w:rFonts w:ascii="Arial LatArm" w:hAnsi="Arial LatArm" w:cs="Calibri"/>
                <w:sz w:val="22"/>
                <w:szCs w:val="22"/>
              </w:rPr>
              <w:t xml:space="preserve"> </w:t>
            </w:r>
            <w:r>
              <w:rPr>
                <w:rFonts w:ascii="Calibri" w:hAnsi="Calibri" w:cs="Calibri"/>
                <w:sz w:val="22"/>
                <w:szCs w:val="22"/>
              </w:rPr>
              <w:t>Еревана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случае</w:t>
            </w:r>
            <w:r>
              <w:rPr>
                <w:rFonts w:ascii="Arial LatArm" w:hAnsi="Arial LatArm" w:cs="Calibri"/>
                <w:sz w:val="22"/>
                <w:szCs w:val="22"/>
              </w:rPr>
              <w:t xml:space="preserve"> </w:t>
            </w:r>
            <w:r>
              <w:rPr>
                <w:rFonts w:ascii="Calibri" w:hAnsi="Calibri" w:cs="Calibri"/>
                <w:sz w:val="22"/>
                <w:szCs w:val="22"/>
              </w:rPr>
              <w:t>признания</w:t>
            </w:r>
            <w:r>
              <w:rPr>
                <w:rFonts w:ascii="Arial LatArm" w:hAnsi="Arial LatArm" w:cs="Calibri"/>
                <w:sz w:val="22"/>
                <w:szCs w:val="22"/>
              </w:rPr>
              <w:t xml:space="preserve"> </w:t>
            </w:r>
            <w:r>
              <w:rPr>
                <w:rFonts w:ascii="Calibri" w:hAnsi="Calibri" w:cs="Calibri"/>
                <w:sz w:val="22"/>
                <w:szCs w:val="22"/>
              </w:rPr>
              <w:t>выбранным</w:t>
            </w:r>
            <w:r>
              <w:rPr>
                <w:rFonts w:ascii="Arial LatArm" w:hAnsi="Arial LatArm" w:cs="Calibri"/>
                <w:sz w:val="22"/>
                <w:szCs w:val="22"/>
              </w:rPr>
              <w:t xml:space="preserve"> </w:t>
            </w:r>
            <w:r>
              <w:rPr>
                <w:rFonts w:ascii="Calibri" w:hAnsi="Calibri" w:cs="Calibri"/>
                <w:sz w:val="22"/>
                <w:szCs w:val="22"/>
              </w:rPr>
              <w:t>участником</w:t>
            </w:r>
            <w:r>
              <w:rPr>
                <w:rFonts w:ascii="Arial LatArm" w:hAnsi="Arial LatArm" w:cs="Calibri"/>
                <w:sz w:val="22"/>
                <w:szCs w:val="22"/>
              </w:rPr>
              <w:t xml:space="preserve"> </w:t>
            </w:r>
            <w:r>
              <w:rPr>
                <w:rFonts w:ascii="Calibri" w:hAnsi="Calibri" w:cs="Calibri"/>
                <w:sz w:val="22"/>
                <w:szCs w:val="22"/>
              </w:rPr>
              <w:t>предоставляется</w:t>
            </w:r>
            <w:r>
              <w:rPr>
                <w:rFonts w:ascii="Arial LatArm" w:hAnsi="Arial LatArm" w:cs="Calibri"/>
                <w:sz w:val="22"/>
                <w:szCs w:val="22"/>
              </w:rPr>
              <w:t xml:space="preserve"> </w:t>
            </w:r>
            <w:r>
              <w:rPr>
                <w:rFonts w:ascii="Calibri" w:hAnsi="Calibri" w:cs="Calibri"/>
                <w:sz w:val="22"/>
                <w:szCs w:val="22"/>
              </w:rPr>
              <w:t>список</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адреса</w:t>
            </w:r>
            <w:r>
              <w:rPr>
                <w:rFonts w:ascii="Arial LatArm" w:hAnsi="Arial LatArm" w:cs="Calibri"/>
                <w:sz w:val="22"/>
                <w:szCs w:val="22"/>
              </w:rPr>
              <w:t xml:space="preserve"> </w:t>
            </w:r>
            <w:r>
              <w:rPr>
                <w:rFonts w:ascii="Calibri" w:hAnsi="Calibri" w:cs="Calibri"/>
                <w:sz w:val="22"/>
                <w:szCs w:val="22"/>
              </w:rPr>
              <w:t>АЗС</w:t>
            </w:r>
            <w:r>
              <w:rPr>
                <w:rFonts w:ascii="Arial LatArm" w:hAnsi="Arial LatArm" w:cs="Calibri"/>
                <w:sz w:val="22"/>
                <w:szCs w:val="22"/>
              </w:rPr>
              <w:t>.</w: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59264" behindDoc="0" locked="0" layoutInCell="1" allowOverlap="1" wp14:anchorId="7963A950" wp14:editId="7F63585F">
                      <wp:simplePos x="0" y="0"/>
                      <wp:positionH relativeFrom="column">
                        <wp:posOffset>2066925</wp:posOffset>
                      </wp:positionH>
                      <wp:positionV relativeFrom="paragraph">
                        <wp:posOffset>0</wp:posOffset>
                      </wp:positionV>
                      <wp:extent cx="1057275" cy="0"/>
                      <wp:effectExtent l="0" t="0" r="0" b="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type w14:anchorId="7963A950" id="_x0000_t202" coordsize="21600,21600" o:spt="202" path="m,l,21600r21600,l21600,xe">
                      <v:stroke joinstyle="miter"/>
                      <v:path gradientshapeok="t" o:connecttype="rect"/>
                    </v:shapetype>
                    <v:shape id="Text Box 80" o:spid="_x0000_s1026" type="#_x0000_t202" style="position:absolute;margin-left:162.75pt;margin-top:0;width:83.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0288" behindDoc="0" locked="0" layoutInCell="1" allowOverlap="1" wp14:anchorId="21422D86" wp14:editId="02D92EA6">
                      <wp:simplePos x="0" y="0"/>
                      <wp:positionH relativeFrom="column">
                        <wp:posOffset>2066925</wp:posOffset>
                      </wp:positionH>
                      <wp:positionV relativeFrom="paragraph">
                        <wp:posOffset>0</wp:posOffset>
                      </wp:positionV>
                      <wp:extent cx="1057275" cy="0"/>
                      <wp:effectExtent l="0" t="0" r="0" b="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21422D86" id="Text Box 81" o:spid="_x0000_s1027" type="#_x0000_t202" style="position:absolute;margin-left:162.75pt;margin-top:0;width:83.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1312" behindDoc="0" locked="0" layoutInCell="1" allowOverlap="1" wp14:anchorId="60DF35EC" wp14:editId="6E249199">
                      <wp:simplePos x="0" y="0"/>
                      <wp:positionH relativeFrom="column">
                        <wp:posOffset>2066925</wp:posOffset>
                      </wp:positionH>
                      <wp:positionV relativeFrom="paragraph">
                        <wp:posOffset>0</wp:posOffset>
                      </wp:positionV>
                      <wp:extent cx="1057275" cy="0"/>
                      <wp:effectExtent l="0" t="0" r="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60DF35EC" id="Text Box 82" o:spid="_x0000_s1028" type="#_x0000_t202" style="position:absolute;margin-left:162.75pt;margin-top:0;width:83.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2336" behindDoc="0" locked="0" layoutInCell="1" allowOverlap="1" wp14:anchorId="0BF29CE3" wp14:editId="75795F24">
                      <wp:simplePos x="0" y="0"/>
                      <wp:positionH relativeFrom="column">
                        <wp:posOffset>2066925</wp:posOffset>
                      </wp:positionH>
                      <wp:positionV relativeFrom="paragraph">
                        <wp:posOffset>0</wp:posOffset>
                      </wp:positionV>
                      <wp:extent cx="1057275" cy="0"/>
                      <wp:effectExtent l="0" t="0" r="0" b="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0BF29CE3" id="Text Box 83" o:spid="_x0000_s1029" type="#_x0000_t202" style="position:absolute;margin-left:162.75pt;margin-top:0;width:83.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3360" behindDoc="0" locked="0" layoutInCell="1" allowOverlap="1" wp14:anchorId="4C43EE80" wp14:editId="6521793E">
                      <wp:simplePos x="0" y="0"/>
                      <wp:positionH relativeFrom="column">
                        <wp:posOffset>2066925</wp:posOffset>
                      </wp:positionH>
                      <wp:positionV relativeFrom="paragraph">
                        <wp:posOffset>0</wp:posOffset>
                      </wp:positionV>
                      <wp:extent cx="1057275" cy="0"/>
                      <wp:effectExtent l="0" t="0" r="0" b="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4C43EE80" id="Text Box 84" o:spid="_x0000_s1030" type="#_x0000_t202" style="position:absolute;margin-left:162.75pt;margin-top:0;width:83.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4384" behindDoc="0" locked="0" layoutInCell="1" allowOverlap="1" wp14:anchorId="50352A12" wp14:editId="229BD99F">
                      <wp:simplePos x="0" y="0"/>
                      <wp:positionH relativeFrom="column">
                        <wp:posOffset>2066925</wp:posOffset>
                      </wp:positionH>
                      <wp:positionV relativeFrom="paragraph">
                        <wp:posOffset>0</wp:posOffset>
                      </wp:positionV>
                      <wp:extent cx="1057275" cy="0"/>
                      <wp:effectExtent l="0" t="0" r="0" b="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0352A12" id="Text Box 85" o:spid="_x0000_s1031" type="#_x0000_t202" style="position:absolute;margin-left:162.75pt;margin-top:0;width:83.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5408" behindDoc="0" locked="0" layoutInCell="1" allowOverlap="1" wp14:anchorId="4FF85D83" wp14:editId="06283FA3">
                      <wp:simplePos x="0" y="0"/>
                      <wp:positionH relativeFrom="column">
                        <wp:posOffset>2066925</wp:posOffset>
                      </wp:positionH>
                      <wp:positionV relativeFrom="paragraph">
                        <wp:posOffset>0</wp:posOffset>
                      </wp:positionV>
                      <wp:extent cx="1057275" cy="0"/>
                      <wp:effectExtent l="0" t="0" r="0" b="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4FF85D83" id="Text Box 86" o:spid="_x0000_s1032" type="#_x0000_t202" style="position:absolute;margin-left:162.75pt;margin-top:0;width:83.2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6432" behindDoc="0" locked="0" layoutInCell="1" allowOverlap="1" wp14:anchorId="511E09E9" wp14:editId="086F043E">
                      <wp:simplePos x="0" y="0"/>
                      <wp:positionH relativeFrom="column">
                        <wp:posOffset>2066925</wp:posOffset>
                      </wp:positionH>
                      <wp:positionV relativeFrom="paragraph">
                        <wp:posOffset>0</wp:posOffset>
                      </wp:positionV>
                      <wp:extent cx="1057275" cy="0"/>
                      <wp:effectExtent l="0" t="0" r="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11E09E9" id="Text Box 87" o:spid="_x0000_s1033" type="#_x0000_t202" style="position:absolute;margin-left:162.75pt;margin-top:0;width:83.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7456" behindDoc="0" locked="0" layoutInCell="1" allowOverlap="1" wp14:anchorId="260274C6" wp14:editId="474696E3">
                      <wp:simplePos x="0" y="0"/>
                      <wp:positionH relativeFrom="column">
                        <wp:posOffset>2066925</wp:posOffset>
                      </wp:positionH>
                      <wp:positionV relativeFrom="paragraph">
                        <wp:posOffset>0</wp:posOffset>
                      </wp:positionV>
                      <wp:extent cx="1057275" cy="0"/>
                      <wp:effectExtent l="0" t="0" r="0" b="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260274C6" id="Text Box 88" o:spid="_x0000_s1034" type="#_x0000_t202" style="position:absolute;margin-left:162.75pt;margin-top:0;width:83.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8480" behindDoc="0" locked="0" layoutInCell="1" allowOverlap="1" wp14:anchorId="7A175CD3" wp14:editId="6D510D1A">
                      <wp:simplePos x="0" y="0"/>
                      <wp:positionH relativeFrom="column">
                        <wp:posOffset>2066925</wp:posOffset>
                      </wp:positionH>
                      <wp:positionV relativeFrom="paragraph">
                        <wp:posOffset>0</wp:posOffset>
                      </wp:positionV>
                      <wp:extent cx="1057275" cy="0"/>
                      <wp:effectExtent l="0" t="0" r="0" b="0"/>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7A175CD3" id="Text Box 89" o:spid="_x0000_s1035" type="#_x0000_t202" style="position:absolute;margin-left:162.75pt;margin-top:0;width:83.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69504" behindDoc="0" locked="0" layoutInCell="1" allowOverlap="1" wp14:anchorId="5970816D" wp14:editId="4C220A7D">
                      <wp:simplePos x="0" y="0"/>
                      <wp:positionH relativeFrom="column">
                        <wp:posOffset>2066925</wp:posOffset>
                      </wp:positionH>
                      <wp:positionV relativeFrom="paragraph">
                        <wp:posOffset>0</wp:posOffset>
                      </wp:positionV>
                      <wp:extent cx="1057275" cy="0"/>
                      <wp:effectExtent l="0" t="0" r="0"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970816D" id="Text Box 90" o:spid="_x0000_s1036" type="#_x0000_t202" style="position:absolute;margin-left:162.75pt;margin-top:0;width:83.2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70528" behindDoc="0" locked="0" layoutInCell="1" allowOverlap="1" wp14:anchorId="50F939B9" wp14:editId="04283FA8">
                      <wp:simplePos x="0" y="0"/>
                      <wp:positionH relativeFrom="column">
                        <wp:posOffset>2066925</wp:posOffset>
                      </wp:positionH>
                      <wp:positionV relativeFrom="paragraph">
                        <wp:posOffset>0</wp:posOffset>
                      </wp:positionV>
                      <wp:extent cx="1057275" cy="0"/>
                      <wp:effectExtent l="0" t="0" r="0" b="0"/>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50F939B9" id="Text Box 91" o:spid="_x0000_s1037" type="#_x0000_t202" style="position:absolute;margin-left:162.75pt;margin-top:0;width:83.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71552" behindDoc="0" locked="0" layoutInCell="1" allowOverlap="1" wp14:anchorId="171ED485" wp14:editId="14CBA68B">
                      <wp:simplePos x="0" y="0"/>
                      <wp:positionH relativeFrom="column">
                        <wp:posOffset>2066925</wp:posOffset>
                      </wp:positionH>
                      <wp:positionV relativeFrom="paragraph">
                        <wp:posOffset>0</wp:posOffset>
                      </wp:positionV>
                      <wp:extent cx="1057275" cy="0"/>
                      <wp:effectExtent l="0" t="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171ED485" id="Text Box 92" o:spid="_x0000_s1038" type="#_x0000_t202" style="position:absolute;margin-left:162.75pt;margin-top:0;width:83.2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r w:rsidRPr="00C41A7E">
              <w:rPr>
                <w:rFonts w:ascii="Calibri" w:hAnsi="Calibri" w:cs="Calibri"/>
                <w:noProof/>
                <w:color w:val="000000"/>
                <w:sz w:val="22"/>
                <w:szCs w:val="22"/>
                <w:lang w:val="en-US" w:eastAsia="en-US" w:bidi="ar-SA"/>
              </w:rPr>
              <mc:AlternateContent>
                <mc:Choice Requires="wps">
                  <w:drawing>
                    <wp:anchor distT="0" distB="0" distL="114300" distR="114300" simplePos="0" relativeHeight="251672576" behindDoc="0" locked="0" layoutInCell="1" allowOverlap="1" wp14:anchorId="63C0ED1F" wp14:editId="7B55BB2A">
                      <wp:simplePos x="0" y="0"/>
                      <wp:positionH relativeFrom="column">
                        <wp:posOffset>2066925</wp:posOffset>
                      </wp:positionH>
                      <wp:positionV relativeFrom="paragraph">
                        <wp:posOffset>0</wp:posOffset>
                      </wp:positionV>
                      <wp:extent cx="1057275" cy="0"/>
                      <wp:effectExtent l="0" t="0"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0"/>
                              </a:xfrm>
                              <a:prstGeom prst="rect">
                                <a:avLst/>
                              </a:prstGeom>
                              <a:solidFill>
                                <a:srgbClr val="FFFFFF"/>
                              </a:solidFill>
                              <a:ln w="9525">
                                <a:noFill/>
                                <a:miter lim="800000"/>
                                <a:headEnd/>
                                <a:tailEnd/>
                              </a:ln>
                            </wps:spPr>
                            <wps:txbx>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wps:txbx>
                            <wps:bodyPr vertOverflow="clip" wrap="square" lIns="27432" tIns="22860" rIns="27432" bIns="0" anchor="t" upright="1"/>
                          </wps:wsp>
                        </a:graphicData>
                      </a:graphic>
                      <wp14:sizeRelH relativeFrom="page">
                        <wp14:pctWidth>0</wp14:pctWidth>
                      </wp14:sizeRelH>
                      <wp14:sizeRelV relativeFrom="page">
                        <wp14:pctHeight>0</wp14:pctHeight>
                      </wp14:sizeRelV>
                    </wp:anchor>
                  </w:drawing>
                </mc:Choice>
                <mc:Fallback>
                  <w:pict>
                    <v:shape w14:anchorId="63C0ED1F" id="Text Box 93" o:spid="_x0000_s1039" type="#_x0000_t202" style="position:absolute;margin-left:162.75pt;margin-top:0;width:83.2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" stroked="f">
                      <v:textbox inset="2.16pt,1.8pt,2.16pt,0">
                        <w:txbxContent>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ì ² Ö ² è à Ô </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ù. ºñ¨³Ý, Ì³ïáõñÛ³Ý 27</w:t>
                            </w:r>
                          </w:p>
                          <w:p w:rsidR="005C0DBD" w:rsidRDefault="005C0DBD" w:rsidP="005C0DBD">
                            <w:pPr>
                              <w:pStyle w:val="NormalWeb"/>
                              <w:spacing w:before="0" w:beforeAutospacing="0" w:after="0" w:afterAutospacing="0"/>
                              <w:jc w:val="center"/>
                            </w:pPr>
                            <w:r>
                              <w:rPr>
                                <w:rFonts w:ascii="Times Armenian" w:hAnsi="+mn-ea" w:cstheme="minorBidi"/>
                                <w:color w:val="000000"/>
                                <w:sz w:val="20"/>
                                <w:szCs w:val="20"/>
                              </w:rPr>
                              <w:t>§ØÇç³½·³ÛÇÝ</w:t>
                            </w:r>
                            <w:r>
                              <w:rPr>
                                <w:rFonts w:ascii="Times Armenian" w:hAnsi="+mn-ea" w:cstheme="minorBidi"/>
                                <w:color w:val="000000"/>
                                <w:sz w:val="20"/>
                                <w:szCs w:val="20"/>
                              </w:rPr>
                              <w:t xml:space="preserve"> </w:t>
                            </w:r>
                            <w:r>
                              <w:rPr>
                                <w:rFonts w:ascii="Times Armenian" w:hAnsi="+mn-ea" w:cstheme="minorBidi"/>
                                <w:color w:val="000000"/>
                                <w:sz w:val="20"/>
                                <w:szCs w:val="20"/>
                              </w:rPr>
                              <w:t>ÇÝí»ëïÇóÇáÝ</w:t>
                            </w:r>
                            <w:r>
                              <w:rPr>
                                <w:rFonts w:ascii="Times Armenian" w:hAnsi="+mn-ea" w:cstheme="minorBidi"/>
                                <w:color w:val="000000"/>
                                <w:sz w:val="20"/>
                                <w:szCs w:val="20"/>
                              </w:rPr>
                              <w:t xml:space="preserve"> </w:t>
                            </w:r>
                            <w:r>
                              <w:rPr>
                                <w:rFonts w:ascii="Times Armenian" w:hAnsi="+mn-ea" w:cstheme="minorBidi"/>
                                <w:color w:val="000000"/>
                                <w:sz w:val="20"/>
                                <w:szCs w:val="20"/>
                              </w:rPr>
                              <w:t>µ³ÝÏ¦</w:t>
                            </w:r>
                            <w:r>
                              <w:rPr>
                                <w:rFonts w:ascii="Times Armenian" w:hAnsi="+mn-ea" w:cstheme="minorBidi"/>
                                <w:color w:val="000000"/>
                                <w:sz w:val="20"/>
                                <w:szCs w:val="20"/>
                              </w:rPr>
                              <w:t xml:space="preserve"> </w:t>
                            </w:r>
                            <w:r>
                              <w:rPr>
                                <w:rFonts w:ascii="Times Armenian" w:hAnsi="+mn-ea" w:cstheme="minorBidi"/>
                                <w:color w:val="000000"/>
                                <w:sz w:val="20"/>
                                <w:szCs w:val="20"/>
                              </w:rPr>
                              <w:t>ö´À</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Ð/Ð 145004670790</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¥ëïáñ³·ñáõÃÛáõÝ¤</w:t>
                            </w:r>
                          </w:p>
                          <w:p w:rsidR="005C0DBD" w:rsidRDefault="005C0DBD" w:rsidP="005C0DBD">
                            <w:pPr>
                              <w:pStyle w:val="NormalWeb"/>
                              <w:spacing w:before="0" w:beforeAutospacing="0" w:after="0" w:afterAutospacing="0"/>
                              <w:jc w:val="center"/>
                            </w:pPr>
                            <w:r>
                              <w:rPr>
                                <w:rFonts w:ascii="Times Armenian" w:hAnsi="Times Armenian" w:cstheme="minorBidi"/>
                                <w:color w:val="000000"/>
                                <w:sz w:val="20"/>
                                <w:szCs w:val="20"/>
                              </w:rPr>
                              <w:t xml:space="preserve">                        Î©î </w:t>
                            </w:r>
                          </w:p>
                        </w:txbxContent>
                      </v:textbox>
                    </v:shape>
                  </w:pict>
                </mc:Fallback>
              </mc:AlternateContent>
            </w:r>
          </w:p>
        </w:tc>
        <w:tc>
          <w:tcPr>
            <w:tcW w:w="1170" w:type="dxa"/>
            <w:vAlign w:val="center"/>
          </w:tcPr>
          <w:p w:rsidR="005C0DBD" w:rsidRDefault="005C0DBD" w:rsidP="005C0DBD">
            <w:pPr>
              <w:jc w:val="center"/>
              <w:rPr>
                <w:rFonts w:ascii="Arial LatArm" w:hAnsi="Arial LatArm" w:cs="Calibri"/>
              </w:rPr>
            </w:pPr>
            <w:r>
              <w:rPr>
                <w:rFonts w:ascii="Calibri" w:hAnsi="Calibri" w:cs="Calibri"/>
              </w:rPr>
              <w:t>литр</w:t>
            </w:r>
          </w:p>
        </w:tc>
        <w:tc>
          <w:tcPr>
            <w:tcW w:w="1341" w:type="dxa"/>
            <w:vAlign w:val="center"/>
          </w:tcPr>
          <w:p w:rsidR="005C0DBD" w:rsidRPr="00422C6A" w:rsidRDefault="005C0DBD" w:rsidP="005C0DBD">
            <w:pPr>
              <w:widowControl w:val="0"/>
              <w:spacing w:after="120"/>
              <w:jc w:val="center"/>
              <w:rPr>
                <w:rFonts w:ascii="GHEA Grapalat" w:hAnsi="GHEA Grapalat"/>
                <w:sz w:val="22"/>
                <w:szCs w:val="20"/>
              </w:rPr>
            </w:pPr>
          </w:p>
        </w:tc>
        <w:tc>
          <w:tcPr>
            <w:tcW w:w="1620" w:type="dxa"/>
            <w:vAlign w:val="center"/>
          </w:tcPr>
          <w:p w:rsidR="005C0DBD" w:rsidRPr="00422C6A" w:rsidRDefault="005C0DBD" w:rsidP="005C0DBD">
            <w:pPr>
              <w:widowControl w:val="0"/>
              <w:spacing w:after="120"/>
              <w:jc w:val="center"/>
              <w:rPr>
                <w:rFonts w:ascii="GHEA Grapalat" w:hAnsi="GHEA Grapalat"/>
                <w:sz w:val="22"/>
                <w:szCs w:val="20"/>
              </w:rPr>
            </w:pPr>
          </w:p>
        </w:tc>
        <w:tc>
          <w:tcPr>
            <w:tcW w:w="1314" w:type="dxa"/>
            <w:vAlign w:val="center"/>
          </w:tcPr>
          <w:p w:rsidR="005C0DBD" w:rsidRPr="00211C27" w:rsidRDefault="00211C27" w:rsidP="005C0DBD">
            <w:pPr>
              <w:jc w:val="center"/>
              <w:rPr>
                <w:rFonts w:ascii="Arial LatArm" w:hAnsi="Arial LatArm" w:cs="Arial"/>
                <w:lang w:val="en-US"/>
              </w:rPr>
            </w:pPr>
            <w:r>
              <w:rPr>
                <w:rFonts w:ascii="Arial LatArm" w:hAnsi="Arial LatArm" w:cs="Arial"/>
                <w:lang w:val="en-US"/>
              </w:rPr>
              <w:t>15000</w:t>
            </w:r>
          </w:p>
        </w:tc>
      </w:tr>
      <w:tr w:rsidR="005C0DBD" w:rsidRPr="00576215" w:rsidTr="005C0DBD">
        <w:trPr>
          <w:trHeight w:val="391"/>
          <w:jc w:val="center"/>
        </w:trPr>
        <w:tc>
          <w:tcPr>
            <w:tcW w:w="9984" w:type="dxa"/>
            <w:gridSpan w:val="5"/>
          </w:tcPr>
          <w:p w:rsidR="005C0DBD" w:rsidRPr="00540B2E" w:rsidRDefault="005C0DBD" w:rsidP="005C0DBD">
            <w:pPr>
              <w:widowControl w:val="0"/>
              <w:spacing w:after="120"/>
              <w:rPr>
                <w:rFonts w:ascii="GHEA Grapalat" w:hAnsi="GHEA Grapalat"/>
                <w:sz w:val="16"/>
                <w:szCs w:val="20"/>
                <w:lang w:val="en-US"/>
              </w:rPr>
            </w:pPr>
            <w:r w:rsidRPr="00C8794B">
              <w:rPr>
                <w:rFonts w:ascii="Arial" w:hAnsi="Arial" w:cs="Arial"/>
                <w:b/>
              </w:rPr>
              <w:t>Всего</w:t>
            </w:r>
          </w:p>
        </w:tc>
        <w:tc>
          <w:tcPr>
            <w:tcW w:w="1170" w:type="dxa"/>
          </w:tcPr>
          <w:p w:rsidR="005C0DBD" w:rsidRPr="00576215" w:rsidRDefault="005C0DBD" w:rsidP="005C0DBD">
            <w:pPr>
              <w:widowControl w:val="0"/>
              <w:spacing w:after="120"/>
              <w:jc w:val="center"/>
              <w:rPr>
                <w:rFonts w:ascii="GHEA Grapalat" w:hAnsi="GHEA Grapalat"/>
                <w:sz w:val="16"/>
                <w:szCs w:val="20"/>
              </w:rPr>
            </w:pPr>
          </w:p>
        </w:tc>
        <w:tc>
          <w:tcPr>
            <w:tcW w:w="1341" w:type="dxa"/>
          </w:tcPr>
          <w:p w:rsidR="005C0DBD" w:rsidRPr="00576215" w:rsidRDefault="005C0DBD" w:rsidP="005C0DBD">
            <w:pPr>
              <w:widowControl w:val="0"/>
              <w:spacing w:after="120"/>
              <w:jc w:val="center"/>
              <w:rPr>
                <w:rFonts w:ascii="GHEA Grapalat" w:hAnsi="GHEA Grapalat"/>
                <w:sz w:val="16"/>
                <w:szCs w:val="20"/>
              </w:rPr>
            </w:pPr>
          </w:p>
        </w:tc>
        <w:tc>
          <w:tcPr>
            <w:tcW w:w="1620" w:type="dxa"/>
          </w:tcPr>
          <w:p w:rsidR="005C0DBD" w:rsidRPr="00576215" w:rsidRDefault="005C0DBD" w:rsidP="005C0DBD">
            <w:pPr>
              <w:widowControl w:val="0"/>
              <w:spacing w:after="120"/>
              <w:jc w:val="center"/>
              <w:rPr>
                <w:rFonts w:ascii="GHEA Grapalat" w:hAnsi="GHEA Grapalat"/>
                <w:sz w:val="16"/>
                <w:szCs w:val="20"/>
              </w:rPr>
            </w:pPr>
          </w:p>
        </w:tc>
        <w:tc>
          <w:tcPr>
            <w:tcW w:w="1314" w:type="dxa"/>
          </w:tcPr>
          <w:p w:rsidR="005C0DBD" w:rsidRPr="00576215" w:rsidRDefault="005C0DBD" w:rsidP="005C0DBD">
            <w:pPr>
              <w:widowControl w:val="0"/>
              <w:spacing w:after="120"/>
              <w:jc w:val="center"/>
              <w:rPr>
                <w:rFonts w:ascii="GHEA Grapalat" w:hAnsi="GHEA Grapalat"/>
                <w:sz w:val="16"/>
                <w:szCs w:val="20"/>
              </w:rPr>
            </w:pPr>
          </w:p>
        </w:tc>
      </w:tr>
      <w:tr w:rsidR="005C0DBD" w:rsidRPr="00576215" w:rsidTr="005C0DBD">
        <w:trPr>
          <w:trHeight w:val="1130"/>
          <w:jc w:val="center"/>
        </w:trPr>
        <w:tc>
          <w:tcPr>
            <w:tcW w:w="2773" w:type="dxa"/>
            <w:gridSpan w:val="2"/>
            <w:vMerge w:val="restart"/>
            <w:vAlign w:val="center"/>
          </w:tcPr>
          <w:p w:rsidR="005C0DBD" w:rsidRPr="007968B5" w:rsidRDefault="005C0DBD" w:rsidP="005C0DBD">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7"/>
            <w:vAlign w:val="center"/>
          </w:tcPr>
          <w:p w:rsidR="005C0DBD" w:rsidRPr="00C90F08" w:rsidRDefault="005C0DBD" w:rsidP="005C0DBD">
            <w:pPr>
              <w:widowControl w:val="0"/>
              <w:spacing w:after="120"/>
              <w:rPr>
                <w:rFonts w:ascii="Sylfaen" w:hAnsi="Sylfaen"/>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sidRPr="0003072E">
              <w:rPr>
                <w:rFonts w:ascii="Arial" w:hAnsi="Arial" w:cs="Arial"/>
              </w:rPr>
              <w:t xml:space="preserve">РА, г. Ереван, ул. Масиса 102,  Доставка - талонами. Заправка  не менее в 6-и заправочных станциях, в административных районах города Еревана.                                        </w:t>
            </w:r>
          </w:p>
        </w:tc>
      </w:tr>
      <w:tr w:rsidR="005C0DBD" w:rsidRPr="00576215" w:rsidTr="005C0DBD">
        <w:trPr>
          <w:trHeight w:val="1245"/>
          <w:jc w:val="center"/>
        </w:trPr>
        <w:tc>
          <w:tcPr>
            <w:tcW w:w="2773" w:type="dxa"/>
            <w:gridSpan w:val="2"/>
            <w:vMerge/>
            <w:vAlign w:val="center"/>
          </w:tcPr>
          <w:p w:rsidR="005C0DBD" w:rsidRPr="007968B5" w:rsidRDefault="005C0DBD" w:rsidP="005C0DBD">
            <w:pPr>
              <w:widowControl w:val="0"/>
              <w:spacing w:after="120"/>
              <w:jc w:val="center"/>
              <w:rPr>
                <w:rFonts w:ascii="GHEA Grapalat" w:hAnsi="GHEA Grapalat"/>
                <w:sz w:val="22"/>
                <w:szCs w:val="20"/>
              </w:rPr>
            </w:pPr>
          </w:p>
        </w:tc>
        <w:tc>
          <w:tcPr>
            <w:tcW w:w="12656" w:type="dxa"/>
            <w:gridSpan w:val="7"/>
            <w:vAlign w:val="center"/>
          </w:tcPr>
          <w:p w:rsidR="005C0DBD" w:rsidRPr="00C90F08" w:rsidRDefault="005C0DBD" w:rsidP="005C0DBD">
            <w:pPr>
              <w:widowControl w:val="0"/>
              <w:jc w:val="both"/>
              <w:rPr>
                <w:rFonts w:ascii="Arial" w:hAnsi="Arial" w:cs="Arial"/>
              </w:rPr>
            </w:pPr>
            <w:r w:rsidRPr="00C90F08">
              <w:rPr>
                <w:rFonts w:ascii="Arial" w:hAnsi="Arial" w:cs="Arial"/>
                <w:b/>
              </w:rPr>
              <w:t>Количество и сроки поставки</w:t>
            </w:r>
            <w:r w:rsidRPr="00C90F08">
              <w:rPr>
                <w:rFonts w:ascii="Arial" w:hAnsi="Arial" w:cs="Arial"/>
              </w:rPr>
              <w:t xml:space="preserve">  Согласно пункт</w:t>
            </w:r>
            <w:r w:rsidRPr="00C41A7E">
              <w:rPr>
                <w:rFonts w:ascii="Arial" w:hAnsi="Arial" w:cs="Arial"/>
              </w:rPr>
              <w:t xml:space="preserve">а </w:t>
            </w:r>
            <w:r w:rsidRPr="00C90F08">
              <w:rPr>
                <w:rFonts w:ascii="Arial" w:hAnsi="Arial" w:cs="Arial"/>
              </w:rPr>
              <w:t>1.</w:t>
            </w:r>
            <w:r w:rsidRPr="00C41A7E">
              <w:rPr>
                <w:rFonts w:ascii="Arial" w:hAnsi="Arial" w:cs="Arial"/>
              </w:rPr>
              <w:t>2</w:t>
            </w:r>
            <w:r w:rsidRPr="00C90F08">
              <w:rPr>
                <w:rFonts w:ascii="Arial" w:hAnsi="Arial" w:cs="Arial"/>
              </w:rPr>
              <w:t xml:space="preserve"> данного договора и Покупатель заказ на поставку товара Продавцу дает в устной или письменной форме, путем отправки заявки на </w:t>
            </w:r>
            <w:r w:rsidRPr="005E2099">
              <w:rPr>
                <w:rFonts w:ascii="Arial" w:hAnsi="Arial" w:cs="Arial"/>
                <w:lang w:val="en-US"/>
              </w:rPr>
              <w:t>E</w:t>
            </w:r>
            <w:r w:rsidRPr="00C90F08">
              <w:rPr>
                <w:rFonts w:ascii="Arial" w:hAnsi="Arial" w:cs="Arial"/>
              </w:rPr>
              <w:t>-</w:t>
            </w:r>
            <w:r w:rsidRPr="005E2099">
              <w:rPr>
                <w:rFonts w:ascii="Arial" w:hAnsi="Arial" w:cs="Arial"/>
                <w:lang w:val="en-US"/>
              </w:rPr>
              <w:t>mail</w:t>
            </w:r>
            <w:r w:rsidRPr="00C90F08">
              <w:rPr>
                <w:rFonts w:ascii="Arial" w:hAnsi="Arial" w:cs="Arial"/>
              </w:rPr>
              <w:t>, указанный в Договоре Продавцом.</w:t>
            </w:r>
            <w:r>
              <w:t xml:space="preserve"> </w:t>
            </w:r>
            <w:r w:rsidRPr="007D3E8A">
              <w:rPr>
                <w:rFonts w:ascii="Arial" w:hAnsi="Arial" w:cs="Arial"/>
              </w:rPr>
              <w:t xml:space="preserve">Конкретный день поставки определяется покупателем посредством предварительного заказа (не позднее чем за 2 рабочих дня до поставки) по официальному электронному письму продавца утвержденный заказ-задание, представленное покупателем на почту.   </w:t>
            </w:r>
          </w:p>
        </w:tc>
      </w:tr>
      <w:tr w:rsidR="005C0DBD" w:rsidRPr="00576215" w:rsidTr="005C0DBD">
        <w:trPr>
          <w:trHeight w:val="795"/>
          <w:jc w:val="center"/>
        </w:trPr>
        <w:tc>
          <w:tcPr>
            <w:tcW w:w="2773" w:type="dxa"/>
            <w:gridSpan w:val="2"/>
            <w:vMerge/>
            <w:vAlign w:val="center"/>
          </w:tcPr>
          <w:p w:rsidR="005C0DBD" w:rsidRPr="007968B5" w:rsidRDefault="005C0DBD" w:rsidP="005C0DBD">
            <w:pPr>
              <w:widowControl w:val="0"/>
              <w:spacing w:after="120"/>
              <w:jc w:val="center"/>
              <w:rPr>
                <w:rFonts w:ascii="GHEA Grapalat" w:hAnsi="GHEA Grapalat"/>
                <w:sz w:val="22"/>
                <w:szCs w:val="20"/>
              </w:rPr>
            </w:pPr>
          </w:p>
        </w:tc>
        <w:tc>
          <w:tcPr>
            <w:tcW w:w="12656" w:type="dxa"/>
            <w:gridSpan w:val="7"/>
            <w:vAlign w:val="center"/>
          </w:tcPr>
          <w:p w:rsidR="005C0DBD" w:rsidRPr="0029363C" w:rsidRDefault="005C0DBD" w:rsidP="005C0DBD">
            <w:pPr>
              <w:widowControl w:val="0"/>
              <w:jc w:val="both"/>
              <w:rPr>
                <w:rFonts w:ascii="Arial" w:hAnsi="Arial" w:cs="Arial"/>
              </w:rPr>
            </w:pPr>
            <w:r w:rsidRPr="0029363C">
              <w:rPr>
                <w:rFonts w:ascii="Arial" w:hAnsi="Arial" w:cs="Arial"/>
                <w:b/>
                <w:bCs/>
              </w:rPr>
              <w:t>Продавец</w:t>
            </w:r>
            <w:r w:rsidRPr="0029363C">
              <w:rPr>
                <w:rFonts w:ascii="Arial LatArm" w:hAnsi="Arial LatArm" w:cs="Calibri"/>
                <w:b/>
                <w:bCs/>
              </w:rPr>
              <w:t xml:space="preserve"> </w:t>
            </w:r>
            <w:r w:rsidRPr="0029363C">
              <w:rPr>
                <w:rFonts w:ascii="Arial" w:hAnsi="Arial" w:cs="Arial"/>
                <w:b/>
                <w:bCs/>
              </w:rPr>
              <w:t>вместе</w:t>
            </w:r>
            <w:r w:rsidRPr="0029363C">
              <w:rPr>
                <w:rFonts w:ascii="Arial LatArm" w:hAnsi="Arial LatArm" w:cs="Calibri"/>
                <w:b/>
                <w:bCs/>
              </w:rPr>
              <w:t xml:space="preserve"> </w:t>
            </w:r>
            <w:r w:rsidRPr="0029363C">
              <w:rPr>
                <w:rFonts w:ascii="Arial" w:hAnsi="Arial" w:cs="Arial"/>
                <w:b/>
                <w:bCs/>
              </w:rPr>
              <w:t>с</w:t>
            </w:r>
            <w:r w:rsidRPr="0029363C">
              <w:rPr>
                <w:rFonts w:ascii="Arial LatArm" w:hAnsi="Arial LatArm" w:cs="Calibri"/>
                <w:b/>
                <w:bCs/>
              </w:rPr>
              <w:t xml:space="preserve"> </w:t>
            </w:r>
            <w:r w:rsidRPr="0029363C">
              <w:rPr>
                <w:rFonts w:ascii="Arial" w:hAnsi="Arial" w:cs="Arial"/>
                <w:b/>
                <w:bCs/>
              </w:rPr>
              <w:t>поставленным</w:t>
            </w:r>
            <w:r w:rsidRPr="0029363C">
              <w:rPr>
                <w:rFonts w:ascii="Arial LatArm" w:hAnsi="Arial LatArm" w:cs="Calibri"/>
                <w:b/>
                <w:bCs/>
              </w:rPr>
              <w:t xml:space="preserve"> </w:t>
            </w:r>
            <w:r w:rsidRPr="0029363C">
              <w:rPr>
                <w:rFonts w:ascii="Arial" w:hAnsi="Arial" w:cs="Arial"/>
                <w:b/>
                <w:bCs/>
              </w:rPr>
              <w:t>товаром</w:t>
            </w:r>
            <w:r w:rsidRPr="0029363C">
              <w:rPr>
                <w:rFonts w:ascii="Arial LatArm" w:hAnsi="Arial LatArm" w:cs="Calibri"/>
                <w:b/>
                <w:bCs/>
              </w:rPr>
              <w:t xml:space="preserve"> </w:t>
            </w:r>
            <w:r w:rsidRPr="0029363C">
              <w:rPr>
                <w:rFonts w:ascii="Arial" w:hAnsi="Arial" w:cs="Arial"/>
                <w:b/>
                <w:bCs/>
              </w:rPr>
              <w:t>представляет</w:t>
            </w:r>
            <w:r w:rsidRPr="0029363C">
              <w:rPr>
                <w:rFonts w:ascii="Arial LatArm" w:hAnsi="Arial LatArm" w:cs="Calibri"/>
                <w:b/>
                <w:bCs/>
              </w:rPr>
              <w:t xml:space="preserve"> </w:t>
            </w:r>
            <w:r w:rsidRPr="0029363C">
              <w:rPr>
                <w:rFonts w:ascii="Arial" w:hAnsi="Arial" w:cs="Arial"/>
                <w:b/>
                <w:bCs/>
              </w:rPr>
              <w:t>сертификат</w:t>
            </w:r>
            <w:r w:rsidRPr="0029363C">
              <w:rPr>
                <w:rFonts w:ascii="Arial LatArm" w:hAnsi="Arial LatArm" w:cs="Calibri"/>
                <w:b/>
                <w:bCs/>
              </w:rPr>
              <w:t xml:space="preserve"> </w:t>
            </w:r>
            <w:r w:rsidRPr="0029363C">
              <w:rPr>
                <w:rFonts w:ascii="Arial" w:hAnsi="Arial" w:cs="Arial"/>
                <w:b/>
                <w:bCs/>
              </w:rPr>
              <w:t>качества</w:t>
            </w:r>
            <w:r w:rsidRPr="0029363C">
              <w:rPr>
                <w:rFonts w:ascii="Arial LatArm" w:hAnsi="Arial LatArm" w:cs="Calibri"/>
                <w:b/>
                <w:bCs/>
              </w:rPr>
              <w:t>.</w:t>
            </w:r>
          </w:p>
        </w:tc>
      </w:tr>
    </w:tbl>
    <w:p w:rsidR="005C0DBD" w:rsidRPr="007C6E16" w:rsidRDefault="005C0DBD" w:rsidP="005C0DBD"/>
    <w:p w:rsidR="005C0DBD" w:rsidRPr="007C6E16" w:rsidRDefault="005C0DBD" w:rsidP="005C0DBD"/>
    <w:p w:rsidR="005C0DBD" w:rsidRPr="00946667" w:rsidRDefault="005C0DBD" w:rsidP="005C0DBD">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5C0DBD" w:rsidRPr="00131729" w:rsidRDefault="005C0DBD" w:rsidP="005C0DBD">
      <w:pPr>
        <w:pStyle w:val="FootnoteText"/>
        <w:widowControl w:val="0"/>
        <w:jc w:val="both"/>
        <w:rPr>
          <w:rFonts w:ascii="GHEA Grapalat" w:hAnsi="GHEA Grapalat"/>
          <w:sz w:val="24"/>
          <w:szCs w:val="24"/>
        </w:rPr>
      </w:pPr>
      <w:r>
        <w:tab/>
      </w: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5C0DBD" w:rsidRPr="00946667" w:rsidRDefault="005C0DBD" w:rsidP="005C0DBD">
      <w:pPr>
        <w:tabs>
          <w:tab w:val="left" w:pos="1080"/>
        </w:tabs>
      </w:pPr>
    </w:p>
    <w:p w:rsidR="005C0DBD" w:rsidRPr="007C6E16" w:rsidRDefault="005C0DBD" w:rsidP="005C0DBD"/>
    <w:p w:rsidR="005C0DBD" w:rsidRPr="007C6E16" w:rsidRDefault="005C0DBD" w:rsidP="005C0DBD"/>
    <w:p w:rsidR="005C0DBD" w:rsidRPr="007C6E16" w:rsidRDefault="005C0DBD" w:rsidP="005C0DBD"/>
    <w:p w:rsidR="005C0DBD" w:rsidRPr="007C6E16" w:rsidRDefault="005C0DBD" w:rsidP="005C0DBD"/>
    <w:p w:rsidR="005C0DBD" w:rsidRPr="007C6E16" w:rsidRDefault="005C0DBD" w:rsidP="005C0DB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5C0DBD" w:rsidRPr="00DD2B43" w:rsidTr="005C0DBD">
        <w:trPr>
          <w:jc w:val="center"/>
        </w:trPr>
        <w:tc>
          <w:tcPr>
            <w:tcW w:w="4536" w:type="dxa"/>
          </w:tcPr>
          <w:p w:rsidR="005C0DBD" w:rsidRPr="00DD2B43" w:rsidRDefault="005C0DBD" w:rsidP="005C0DBD">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5C0DBD" w:rsidRPr="00DD2B43" w:rsidRDefault="005C0DBD" w:rsidP="005C0DBD">
            <w:pPr>
              <w:widowControl w:val="0"/>
              <w:spacing w:after="160" w:line="360" w:lineRule="auto"/>
              <w:jc w:val="center"/>
              <w:rPr>
                <w:rFonts w:ascii="GHEA Grapalat" w:hAnsi="GHEA Grapalat"/>
              </w:rPr>
            </w:pPr>
          </w:p>
          <w:p w:rsidR="005C0DBD" w:rsidRPr="00FE175A" w:rsidRDefault="005C0DBD" w:rsidP="005C0DBD">
            <w:pPr>
              <w:widowControl w:val="0"/>
              <w:jc w:val="center"/>
              <w:rPr>
                <w:rFonts w:ascii="GHEA Grapalat" w:hAnsi="GHEA Grapalat"/>
                <w:lang w:val="en-US"/>
              </w:rPr>
            </w:pPr>
            <w:r>
              <w:rPr>
                <w:rFonts w:ascii="GHEA Grapalat" w:hAnsi="GHEA Grapalat"/>
                <w:lang w:val="en-US"/>
              </w:rPr>
              <w:t>__________________________</w:t>
            </w:r>
          </w:p>
          <w:p w:rsidR="005C0DBD" w:rsidRPr="00FE175A" w:rsidRDefault="005C0DBD" w:rsidP="005C0DBD">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5C0DBD" w:rsidRPr="00DD2B43" w:rsidRDefault="005C0DBD" w:rsidP="005C0DBD">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5C0DBD" w:rsidRPr="00DD2B43" w:rsidRDefault="005C0DBD" w:rsidP="005C0DBD">
            <w:pPr>
              <w:widowControl w:val="0"/>
              <w:spacing w:after="160" w:line="360" w:lineRule="auto"/>
              <w:jc w:val="center"/>
              <w:rPr>
                <w:rFonts w:ascii="GHEA Grapalat" w:hAnsi="GHEA Grapalat"/>
              </w:rPr>
            </w:pPr>
          </w:p>
        </w:tc>
        <w:tc>
          <w:tcPr>
            <w:tcW w:w="4343" w:type="dxa"/>
          </w:tcPr>
          <w:p w:rsidR="005C0DBD" w:rsidRPr="00DD2B43" w:rsidRDefault="005C0DBD" w:rsidP="005C0DBD">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5C0DBD" w:rsidRPr="00DD2B43" w:rsidRDefault="005C0DBD" w:rsidP="005C0DBD">
            <w:pPr>
              <w:widowControl w:val="0"/>
              <w:spacing w:after="160" w:line="360" w:lineRule="auto"/>
              <w:jc w:val="center"/>
              <w:rPr>
                <w:rFonts w:ascii="GHEA Grapalat" w:hAnsi="GHEA Grapalat"/>
              </w:rPr>
            </w:pPr>
          </w:p>
          <w:p w:rsidR="005C0DBD" w:rsidRPr="00FE175A" w:rsidRDefault="005C0DBD" w:rsidP="005C0DBD">
            <w:pPr>
              <w:widowControl w:val="0"/>
              <w:jc w:val="center"/>
              <w:rPr>
                <w:rFonts w:ascii="GHEA Grapalat" w:hAnsi="GHEA Grapalat"/>
                <w:lang w:val="en-US"/>
              </w:rPr>
            </w:pPr>
            <w:r>
              <w:rPr>
                <w:rFonts w:ascii="GHEA Grapalat" w:hAnsi="GHEA Grapalat"/>
                <w:lang w:val="en-US"/>
              </w:rPr>
              <w:t>__________________________</w:t>
            </w:r>
          </w:p>
          <w:p w:rsidR="005C0DBD" w:rsidRPr="00FE175A" w:rsidRDefault="005C0DBD" w:rsidP="005C0DBD">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5C0DBD" w:rsidRPr="00DD2B43" w:rsidRDefault="005C0DBD" w:rsidP="005C0DBD">
            <w:pPr>
              <w:widowControl w:val="0"/>
              <w:spacing w:after="160" w:line="360" w:lineRule="auto"/>
              <w:jc w:val="center"/>
              <w:rPr>
                <w:rFonts w:ascii="GHEA Grapalat" w:hAnsi="GHEA Grapalat"/>
              </w:rPr>
            </w:pPr>
            <w:r w:rsidRPr="00DD2B43">
              <w:rPr>
                <w:rFonts w:ascii="GHEA Grapalat" w:hAnsi="GHEA Grapalat"/>
              </w:rPr>
              <w:t>М. П.</w:t>
            </w:r>
          </w:p>
        </w:tc>
      </w:tr>
    </w:tbl>
    <w:p w:rsidR="005C0DBD" w:rsidRDefault="005C0DBD" w:rsidP="005C0DBD">
      <w:pPr>
        <w:widowControl w:val="0"/>
        <w:spacing w:after="160" w:line="360" w:lineRule="auto"/>
        <w:jc w:val="right"/>
        <w:rPr>
          <w:rFonts w:ascii="GHEA Grapalat" w:hAnsi="GHEA Grapalat"/>
        </w:rPr>
      </w:pPr>
    </w:p>
    <w:p w:rsidR="005C0DBD" w:rsidRDefault="005C0DBD" w:rsidP="005C0DBD">
      <w:pPr>
        <w:pStyle w:val="FootnoteText"/>
        <w:widowControl w:val="0"/>
        <w:jc w:val="both"/>
        <w:rPr>
          <w:rFonts w:ascii="GHEA Grapalat" w:hAnsi="GHEA Grapalat"/>
          <w:sz w:val="24"/>
          <w:szCs w:val="24"/>
          <w:lang w:val="en-US"/>
        </w:rPr>
      </w:pPr>
      <w:r w:rsidRPr="00AA5BD2">
        <w:rPr>
          <w:rFonts w:ascii="GHEA Grapalat" w:hAnsi="GHEA Grapalat"/>
        </w:rPr>
        <w:br w:type="page"/>
      </w:r>
    </w:p>
    <w:p w:rsidR="005C0DBD" w:rsidRPr="00AA5BD2" w:rsidRDefault="005C0DBD" w:rsidP="005C0DBD">
      <w:pPr>
        <w:widowControl w:val="0"/>
        <w:spacing w:line="360" w:lineRule="auto"/>
        <w:jc w:val="right"/>
        <w:rPr>
          <w:rFonts w:ascii="GHEA Grapalat" w:hAnsi="GHEA Grapalat"/>
          <w:i/>
        </w:rPr>
      </w:pPr>
      <w:r w:rsidRPr="00AA5BD2">
        <w:rPr>
          <w:rFonts w:ascii="GHEA Grapalat" w:hAnsi="GHEA Grapalat"/>
          <w:i/>
        </w:rPr>
        <w:lastRenderedPageBreak/>
        <w:t>Приложение № 2</w:t>
      </w:r>
    </w:p>
    <w:p w:rsidR="005C0DBD" w:rsidRDefault="005C0DBD" w:rsidP="005C0DBD">
      <w:pPr>
        <w:widowControl w:val="0"/>
        <w:spacing w:line="360" w:lineRule="auto"/>
        <w:jc w:val="right"/>
        <w:rPr>
          <w:rFonts w:ascii="GHEA Grapalat" w:hAnsi="GHEA Grapalat"/>
          <w:b/>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Pr="000D6FF5">
        <w:rPr>
          <w:rFonts w:ascii="GHEA Grapalat" w:hAnsi="GHEA Grapalat"/>
          <w:b/>
        </w:rPr>
        <w:t>2</w:t>
      </w:r>
      <w:r w:rsidRPr="00A93141">
        <w:rPr>
          <w:rFonts w:ascii="GHEA Grapalat" w:hAnsi="GHEA Grapalat"/>
          <w:b/>
        </w:rPr>
        <w:t>5</w:t>
      </w:r>
      <w:r w:rsidRPr="00077CEB">
        <w:rPr>
          <w:rFonts w:ascii="GHEA Grapalat" w:hAnsi="GHEA Grapalat"/>
          <w:b/>
        </w:rPr>
        <w:t>/</w:t>
      </w:r>
      <w:r w:rsidR="00F23FA5">
        <w:rPr>
          <w:rFonts w:ascii="GHEA Grapalat" w:hAnsi="GHEA Grapalat"/>
          <w:b/>
        </w:rPr>
        <w:t>19</w:t>
      </w:r>
      <w:bookmarkStart w:id="6" w:name="_GoBack"/>
      <w:bookmarkEnd w:id="6"/>
    </w:p>
    <w:p w:rsidR="005C0DBD" w:rsidRPr="00AA5BD2" w:rsidRDefault="005C0DBD" w:rsidP="005C0DBD">
      <w:pPr>
        <w:widowControl w:val="0"/>
        <w:spacing w:line="360"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A93141">
        <w:rPr>
          <w:rFonts w:ascii="GHEA Grapalat" w:hAnsi="GHEA Grapalat"/>
          <w:i/>
        </w:rPr>
        <w:t>5</w:t>
      </w:r>
      <w:r>
        <w:rPr>
          <w:rFonts w:ascii="GHEA Grapalat" w:hAnsi="GHEA Grapalat"/>
          <w:i/>
        </w:rPr>
        <w:t xml:space="preserve"> </w:t>
      </w:r>
      <w:r w:rsidRPr="00C41A7E">
        <w:rPr>
          <w:rFonts w:ascii="GHEA Grapalat" w:hAnsi="GHEA Grapalat"/>
          <w:i/>
        </w:rPr>
        <w:t xml:space="preserve"> </w:t>
      </w:r>
      <w:r w:rsidRPr="00AA5BD2">
        <w:rPr>
          <w:rFonts w:ascii="GHEA Grapalat" w:hAnsi="GHEA Grapalat"/>
          <w:i/>
        </w:rPr>
        <w:t>г.</w:t>
      </w:r>
    </w:p>
    <w:p w:rsidR="005C0DBD" w:rsidRPr="00016450" w:rsidRDefault="005C0DBD" w:rsidP="005C0DBD">
      <w:pPr>
        <w:widowControl w:val="0"/>
        <w:spacing w:after="160"/>
        <w:jc w:val="center"/>
        <w:rPr>
          <w:rFonts w:ascii="GHEA Grapalat" w:hAnsi="GHEA Grapalat"/>
        </w:rPr>
      </w:pPr>
      <w:r>
        <w:rPr>
          <w:rFonts w:ascii="GHEA Grapalat" w:hAnsi="GHEA Grapalat"/>
        </w:rPr>
        <w:t>ГРАФИК ОПЛАТЫ</w:t>
      </w:r>
    </w:p>
    <w:p w:rsidR="005C0DBD" w:rsidRPr="00016450" w:rsidRDefault="005C0DBD" w:rsidP="005C0DBD">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5C0DBD" w:rsidRPr="00576215" w:rsidTr="005C0DBD">
        <w:trPr>
          <w:jc w:val="center"/>
        </w:trPr>
        <w:tc>
          <w:tcPr>
            <w:tcW w:w="15952" w:type="dxa"/>
            <w:gridSpan w:val="5"/>
            <w:vAlign w:val="center"/>
          </w:tcPr>
          <w:p w:rsidR="005C0DBD" w:rsidRPr="001C4292" w:rsidRDefault="005C0DBD" w:rsidP="005C0DBD">
            <w:pPr>
              <w:widowControl w:val="0"/>
              <w:spacing w:after="120"/>
              <w:jc w:val="center"/>
              <w:rPr>
                <w:rFonts w:ascii="GHEA Grapalat" w:hAnsi="GHEA Grapalat"/>
                <w:szCs w:val="20"/>
              </w:rPr>
            </w:pPr>
            <w:r w:rsidRPr="001C4292">
              <w:rPr>
                <w:rFonts w:ascii="GHEA Grapalat" w:hAnsi="GHEA Grapalat"/>
                <w:szCs w:val="20"/>
              </w:rPr>
              <w:t>Товар</w:t>
            </w:r>
          </w:p>
        </w:tc>
      </w:tr>
      <w:tr w:rsidR="005C0DBD" w:rsidRPr="00576215" w:rsidTr="005C0DBD">
        <w:trPr>
          <w:jc w:val="center"/>
        </w:trPr>
        <w:tc>
          <w:tcPr>
            <w:tcW w:w="0" w:type="auto"/>
            <w:vAlign w:val="center"/>
          </w:tcPr>
          <w:p w:rsidR="005C0DBD" w:rsidRPr="00E9005B" w:rsidRDefault="005C0DBD" w:rsidP="005C0DBD">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5C0DBD" w:rsidRPr="00E9005B" w:rsidRDefault="005C0DBD" w:rsidP="005C0DBD">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5C0DBD" w:rsidRPr="00E9005B" w:rsidRDefault="005C0DBD" w:rsidP="005C0DBD">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5C0DBD" w:rsidRPr="00004CC4" w:rsidRDefault="005C0DBD" w:rsidP="005C0DBD">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F97372" w:rsidRPr="00A93141">
              <w:rPr>
                <w:rFonts w:ascii="GHEA Grapalat" w:hAnsi="GHEA Grapalat"/>
                <w:szCs w:val="20"/>
              </w:rPr>
              <w:t>5</w:t>
            </w:r>
            <w:r w:rsidRPr="00004CC4">
              <w:rPr>
                <w:rFonts w:ascii="GHEA Grapalat" w:hAnsi="GHEA Grapalat"/>
                <w:szCs w:val="20"/>
              </w:rPr>
              <w:t>г</w:t>
            </w:r>
          </w:p>
          <w:p w:rsidR="005C0DBD" w:rsidRPr="00E9005B" w:rsidRDefault="005C0DBD" w:rsidP="005C0DBD">
            <w:pPr>
              <w:widowControl w:val="0"/>
              <w:spacing w:after="120"/>
              <w:jc w:val="center"/>
              <w:rPr>
                <w:rFonts w:ascii="GHEA Grapalat" w:hAnsi="GHEA Grapalat"/>
                <w:szCs w:val="20"/>
              </w:rPr>
            </w:pPr>
          </w:p>
        </w:tc>
      </w:tr>
      <w:tr w:rsidR="005C0DBD" w:rsidRPr="00576215" w:rsidTr="005C0DBD">
        <w:trPr>
          <w:jc w:val="center"/>
        </w:trPr>
        <w:tc>
          <w:tcPr>
            <w:tcW w:w="0" w:type="auto"/>
            <w:vAlign w:val="center"/>
          </w:tcPr>
          <w:p w:rsidR="005C0DBD" w:rsidRDefault="005C0DBD" w:rsidP="005C0DBD">
            <w:pPr>
              <w:jc w:val="center"/>
              <w:rPr>
                <w:rFonts w:ascii="Arial" w:hAnsi="Arial" w:cs="Arial"/>
              </w:rPr>
            </w:pPr>
            <w:r>
              <w:rPr>
                <w:rFonts w:ascii="Arial" w:hAnsi="Arial" w:cs="Arial"/>
              </w:rPr>
              <w:t>1</w:t>
            </w:r>
          </w:p>
        </w:tc>
        <w:tc>
          <w:tcPr>
            <w:tcW w:w="2315" w:type="dxa"/>
            <w:vAlign w:val="center"/>
          </w:tcPr>
          <w:p w:rsidR="005C0DBD" w:rsidRDefault="005C0DBD" w:rsidP="005C0DBD">
            <w:pPr>
              <w:jc w:val="center"/>
              <w:rPr>
                <w:rFonts w:ascii="Arial Unicode" w:hAnsi="Arial Unicode" w:cs="Arial"/>
                <w:sz w:val="22"/>
                <w:szCs w:val="22"/>
              </w:rPr>
            </w:pPr>
            <w:r>
              <w:rPr>
                <w:rFonts w:ascii="Arial Unicode" w:hAnsi="Arial Unicode" w:cs="Arial"/>
                <w:sz w:val="22"/>
                <w:szCs w:val="22"/>
              </w:rPr>
              <w:t>09132200/1</w:t>
            </w:r>
          </w:p>
        </w:tc>
        <w:tc>
          <w:tcPr>
            <w:tcW w:w="3727" w:type="dxa"/>
            <w:vAlign w:val="center"/>
          </w:tcPr>
          <w:p w:rsidR="005C0DBD" w:rsidRPr="00D61933" w:rsidRDefault="005C0DBD" w:rsidP="005C0DBD">
            <w:pPr>
              <w:rPr>
                <w:rFonts w:ascii="GHEA Grapalat" w:hAnsi="GHEA Grapalat"/>
              </w:rPr>
            </w:pPr>
            <w:r w:rsidRPr="00D61933">
              <w:rPr>
                <w:rFonts w:ascii="GHEA Grapalat" w:hAnsi="GHEA Grapalat"/>
              </w:rPr>
              <w:t xml:space="preserve">БЕНЗИН РЕГУЛЯР </w:t>
            </w:r>
          </w:p>
        </w:tc>
        <w:tc>
          <w:tcPr>
            <w:tcW w:w="6438" w:type="dxa"/>
            <w:vAlign w:val="center"/>
          </w:tcPr>
          <w:p w:rsidR="005C0DBD" w:rsidRPr="00E9005B" w:rsidRDefault="005C0DBD" w:rsidP="005C0DBD">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5C0DBD" w:rsidRPr="00576215" w:rsidRDefault="005C0DBD" w:rsidP="005C0DBD">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5C0DBD" w:rsidRPr="00576215" w:rsidTr="005C0DBD">
        <w:trPr>
          <w:jc w:val="center"/>
        </w:trPr>
        <w:tc>
          <w:tcPr>
            <w:tcW w:w="0" w:type="auto"/>
            <w:vAlign w:val="center"/>
          </w:tcPr>
          <w:p w:rsidR="005C0DBD" w:rsidRDefault="005C0DBD" w:rsidP="005C0DBD">
            <w:pPr>
              <w:jc w:val="center"/>
              <w:rPr>
                <w:rFonts w:ascii="Arial" w:hAnsi="Arial" w:cs="Arial"/>
              </w:rPr>
            </w:pPr>
            <w:r>
              <w:rPr>
                <w:rFonts w:ascii="Arial" w:hAnsi="Arial" w:cs="Arial"/>
              </w:rPr>
              <w:t>2</w:t>
            </w:r>
          </w:p>
        </w:tc>
        <w:tc>
          <w:tcPr>
            <w:tcW w:w="2315" w:type="dxa"/>
            <w:vAlign w:val="center"/>
          </w:tcPr>
          <w:p w:rsidR="005C0DBD" w:rsidRDefault="005C0DBD" w:rsidP="005C0DBD">
            <w:pPr>
              <w:jc w:val="center"/>
              <w:rPr>
                <w:rFonts w:ascii="Arial Unicode" w:hAnsi="Arial Unicode" w:cs="Arial"/>
                <w:sz w:val="22"/>
                <w:szCs w:val="22"/>
              </w:rPr>
            </w:pPr>
            <w:r>
              <w:rPr>
                <w:rFonts w:ascii="Arial Unicode" w:hAnsi="Arial Unicode" w:cs="Arial"/>
                <w:sz w:val="22"/>
                <w:szCs w:val="22"/>
              </w:rPr>
              <w:t>09134200/1</w:t>
            </w:r>
          </w:p>
        </w:tc>
        <w:tc>
          <w:tcPr>
            <w:tcW w:w="3727" w:type="dxa"/>
            <w:vAlign w:val="center"/>
          </w:tcPr>
          <w:p w:rsidR="005C0DBD" w:rsidRPr="00D61933" w:rsidRDefault="005C0DBD" w:rsidP="005C0DBD">
            <w:pPr>
              <w:rPr>
                <w:rFonts w:ascii="GHEA Grapalat" w:hAnsi="GHEA Grapalat"/>
              </w:rPr>
            </w:pPr>
            <w:r>
              <w:rPr>
                <w:rFonts w:ascii="GHEA Grapalat" w:hAnsi="GHEA Grapalat"/>
              </w:rPr>
              <w:t>ДИЗЕЛЬНОЕ</w:t>
            </w:r>
            <w:r w:rsidRPr="00D61933">
              <w:rPr>
                <w:rFonts w:ascii="GHEA Grapalat" w:hAnsi="GHEA Grapalat"/>
              </w:rPr>
              <w:t xml:space="preserve"> ТОПЛИВО</w:t>
            </w:r>
          </w:p>
        </w:tc>
        <w:tc>
          <w:tcPr>
            <w:tcW w:w="6438" w:type="dxa"/>
            <w:vAlign w:val="center"/>
          </w:tcPr>
          <w:p w:rsidR="005C0DBD" w:rsidRPr="00E9005B" w:rsidRDefault="005C0DBD" w:rsidP="005C0DBD">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5C0DBD" w:rsidRPr="00576215" w:rsidRDefault="005C0DBD" w:rsidP="005C0DBD">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5C0DBD" w:rsidRPr="00576215" w:rsidTr="005C0DBD">
        <w:trPr>
          <w:jc w:val="center"/>
        </w:trPr>
        <w:tc>
          <w:tcPr>
            <w:tcW w:w="14768" w:type="dxa"/>
            <w:gridSpan w:val="4"/>
            <w:vAlign w:val="center"/>
          </w:tcPr>
          <w:p w:rsidR="005C0DBD" w:rsidRPr="00E9005B" w:rsidRDefault="005C0DBD" w:rsidP="005C0DBD">
            <w:pPr>
              <w:widowControl w:val="0"/>
              <w:spacing w:after="120"/>
              <w:ind w:right="-7"/>
              <w:rPr>
                <w:rFonts w:ascii="GHEA Grapalat" w:hAnsi="GHEA Grapalat"/>
                <w:szCs w:val="20"/>
              </w:rPr>
            </w:pPr>
            <w:r w:rsidRPr="00C8794B">
              <w:rPr>
                <w:rFonts w:ascii="Arial" w:hAnsi="Arial" w:cs="Arial"/>
                <w:b/>
              </w:rPr>
              <w:t>Всего</w:t>
            </w:r>
          </w:p>
        </w:tc>
        <w:tc>
          <w:tcPr>
            <w:tcW w:w="1184" w:type="dxa"/>
            <w:vAlign w:val="center"/>
          </w:tcPr>
          <w:p w:rsidR="005C0DBD" w:rsidRPr="00576215" w:rsidRDefault="005C0DBD" w:rsidP="005C0DBD">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5C0DBD" w:rsidRDefault="005C0DBD" w:rsidP="005C0DBD">
      <w:pPr>
        <w:pStyle w:val="FootnoteText"/>
        <w:widowControl w:val="0"/>
        <w:jc w:val="both"/>
        <w:rPr>
          <w:rFonts w:ascii="GHEA Grapalat" w:hAnsi="GHEA Grapalat"/>
          <w:i/>
          <w:lang w:val="en-US"/>
        </w:rPr>
      </w:pPr>
    </w:p>
    <w:p w:rsidR="005C0DBD" w:rsidRPr="008842CE" w:rsidRDefault="005C0DBD" w:rsidP="005C0DBD">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C0DBD" w:rsidRPr="008842CE" w:rsidRDefault="005C0DBD" w:rsidP="005C0DBD">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5C0DBD" w:rsidRPr="00233514" w:rsidRDefault="005C0DBD" w:rsidP="005C0DBD">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5C0DBD" w:rsidRPr="00B138F3" w:rsidTr="005C0DBD">
        <w:trPr>
          <w:jc w:val="center"/>
        </w:trPr>
        <w:tc>
          <w:tcPr>
            <w:tcW w:w="4536" w:type="dxa"/>
          </w:tcPr>
          <w:p w:rsidR="005C0DBD" w:rsidRPr="00B138F3" w:rsidRDefault="005C0DBD" w:rsidP="005C0DBD">
            <w:pPr>
              <w:widowControl w:val="0"/>
              <w:spacing w:after="160"/>
              <w:jc w:val="center"/>
              <w:rPr>
                <w:rFonts w:ascii="GHEA Grapalat" w:hAnsi="GHEA Grapalat" w:cs="Sylfaen"/>
                <w:b/>
                <w:bCs/>
              </w:rPr>
            </w:pPr>
            <w:r w:rsidRPr="00B138F3">
              <w:rPr>
                <w:rFonts w:ascii="GHEA Grapalat" w:hAnsi="GHEA Grapalat"/>
                <w:b/>
              </w:rPr>
              <w:t>ПОКУПАТЕЛЬ</w:t>
            </w:r>
          </w:p>
          <w:p w:rsidR="005C0DBD" w:rsidRPr="00B138F3" w:rsidRDefault="005C0DBD" w:rsidP="005C0DBD">
            <w:pPr>
              <w:widowControl w:val="0"/>
              <w:jc w:val="center"/>
              <w:rPr>
                <w:rFonts w:ascii="GHEA Grapalat" w:hAnsi="GHEA Grapalat"/>
                <w:lang w:val="en-US"/>
              </w:rPr>
            </w:pPr>
            <w:r w:rsidRPr="00B138F3">
              <w:rPr>
                <w:rFonts w:ascii="GHEA Grapalat" w:hAnsi="GHEA Grapalat"/>
                <w:lang w:val="en-US"/>
              </w:rPr>
              <w:t>______________________</w:t>
            </w:r>
          </w:p>
          <w:p w:rsidR="005C0DBD" w:rsidRPr="00B138F3" w:rsidRDefault="005C0DBD" w:rsidP="005C0DBD">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5C0DBD" w:rsidRPr="00B138F3" w:rsidRDefault="005C0DBD" w:rsidP="005C0DBD">
            <w:pPr>
              <w:widowControl w:val="0"/>
              <w:spacing w:after="160"/>
              <w:jc w:val="center"/>
              <w:rPr>
                <w:rFonts w:ascii="GHEA Grapalat" w:hAnsi="GHEA Grapalat"/>
              </w:rPr>
            </w:pPr>
          </w:p>
        </w:tc>
        <w:tc>
          <w:tcPr>
            <w:tcW w:w="4343" w:type="dxa"/>
          </w:tcPr>
          <w:p w:rsidR="005C0DBD" w:rsidRPr="00B138F3" w:rsidRDefault="005C0DBD" w:rsidP="005C0DBD">
            <w:pPr>
              <w:widowControl w:val="0"/>
              <w:spacing w:after="160"/>
              <w:jc w:val="center"/>
              <w:rPr>
                <w:rFonts w:ascii="GHEA Grapalat" w:hAnsi="GHEA Grapalat" w:cs="Sylfaen"/>
                <w:b/>
                <w:bCs/>
              </w:rPr>
            </w:pPr>
            <w:r w:rsidRPr="00B138F3">
              <w:rPr>
                <w:rFonts w:ascii="GHEA Grapalat" w:hAnsi="GHEA Grapalat"/>
                <w:b/>
              </w:rPr>
              <w:t>ПРОДАВЕЦ</w:t>
            </w:r>
          </w:p>
          <w:p w:rsidR="005C0DBD" w:rsidRPr="00B138F3" w:rsidRDefault="005C0DBD" w:rsidP="005C0DBD">
            <w:pPr>
              <w:widowControl w:val="0"/>
              <w:jc w:val="center"/>
              <w:rPr>
                <w:rFonts w:ascii="GHEA Grapalat" w:hAnsi="GHEA Grapalat"/>
                <w:lang w:val="en-US"/>
              </w:rPr>
            </w:pPr>
            <w:r w:rsidRPr="00B138F3">
              <w:rPr>
                <w:rFonts w:ascii="GHEA Grapalat" w:hAnsi="GHEA Grapalat"/>
                <w:lang w:val="en-US"/>
              </w:rPr>
              <w:t>______________________</w:t>
            </w:r>
          </w:p>
          <w:p w:rsidR="005C0DBD" w:rsidRPr="00B138F3" w:rsidRDefault="005C0DBD" w:rsidP="005C0DBD">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A6672B" w:rsidRPr="00B138F3" w:rsidRDefault="00A6672B" w:rsidP="00A6672B">
      <w:pPr>
        <w:widowControl w:val="0"/>
        <w:spacing w:after="160"/>
        <w:rPr>
          <w:rFonts w:ascii="GHEA Grapalat" w:hAnsi="GHEA Grapalat"/>
        </w:rPr>
        <w:sectPr w:rsidR="00A6672B" w:rsidRPr="00B138F3" w:rsidSect="00A53506">
          <w:footnotePr>
            <w:pos w:val="beneathText"/>
          </w:footnotePr>
          <w:pgSz w:w="16838" w:h="11906" w:orient="landscape" w:code="9"/>
          <w:pgMar w:top="630" w:right="1418" w:bottom="1418" w:left="1418" w:header="561" w:footer="561" w:gutter="0"/>
          <w:cols w:space="720"/>
        </w:sectPr>
      </w:pPr>
    </w:p>
    <w:p w:rsidR="00A6672B" w:rsidRPr="00B138F3" w:rsidRDefault="00A6672B" w:rsidP="00A6672B">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A6672B" w:rsidRPr="00AA5BD2" w:rsidRDefault="00A6672B" w:rsidP="00A6672B">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A93141">
        <w:rPr>
          <w:rFonts w:ascii="GHEA Grapalat" w:hAnsi="GHEA Grapalat"/>
          <w:b/>
        </w:rPr>
        <w:t>25/19</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A6672B" w:rsidRPr="00B138F3" w:rsidTr="00A53506">
        <w:trPr>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Сторона договора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Заказчик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УНН______________________________</w:t>
            </w:r>
          </w:p>
        </w:tc>
      </w:tr>
    </w:tbl>
    <w:p w:rsidR="00A6672B" w:rsidRPr="00B138F3" w:rsidRDefault="00A6672B" w:rsidP="00A6672B">
      <w:pPr>
        <w:widowControl w:val="0"/>
        <w:spacing w:after="160"/>
        <w:ind w:firstLine="375"/>
        <w:rPr>
          <w:rFonts w:ascii="GHEA Grapalat" w:hAnsi="GHEA Grapalat"/>
          <w:iCs/>
        </w:rPr>
      </w:pPr>
    </w:p>
    <w:p w:rsidR="00A6672B" w:rsidRPr="00B138F3" w:rsidRDefault="00A6672B" w:rsidP="00A6672B">
      <w:pPr>
        <w:widowControl w:val="0"/>
        <w:spacing w:after="160"/>
        <w:ind w:left="567" w:right="467"/>
        <w:jc w:val="center"/>
        <w:rPr>
          <w:rFonts w:ascii="GHEA Grapalat" w:hAnsi="GHEA Grapalat"/>
          <w:iCs/>
        </w:rPr>
      </w:pPr>
      <w:r w:rsidRPr="00B138F3">
        <w:rPr>
          <w:rFonts w:ascii="GHEA Grapalat" w:hAnsi="GHEA Grapalat"/>
          <w:b/>
        </w:rPr>
        <w:t>АКТ №</w:t>
      </w:r>
    </w:p>
    <w:p w:rsidR="00A6672B" w:rsidRPr="00B138F3" w:rsidRDefault="00A6672B" w:rsidP="00A6672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A6672B" w:rsidRPr="00B138F3" w:rsidRDefault="00A6672B" w:rsidP="00A6672B">
      <w:pPr>
        <w:pStyle w:val="BodyTextIndent"/>
        <w:widowControl w:val="0"/>
        <w:spacing w:after="160" w:line="240" w:lineRule="auto"/>
        <w:ind w:firstLine="0"/>
        <w:jc w:val="center"/>
        <w:rPr>
          <w:rFonts w:ascii="GHEA Grapalat" w:hAnsi="GHEA Grapalat"/>
          <w:b/>
          <w:bCs/>
          <w:iCs/>
          <w:sz w:val="24"/>
          <w:szCs w:val="24"/>
        </w:rPr>
      </w:pPr>
    </w:p>
    <w:p w:rsidR="00A6672B" w:rsidRPr="00B138F3" w:rsidRDefault="00A6672B" w:rsidP="00A6672B">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A6672B" w:rsidRPr="00B138F3" w:rsidRDefault="00A6672B" w:rsidP="00A6672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A6672B" w:rsidRPr="00B138F3" w:rsidRDefault="00A6672B" w:rsidP="00A6672B">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A6672B" w:rsidRPr="00B138F3" w:rsidTr="00A53506">
        <w:trPr>
          <w:jc w:val="center"/>
        </w:trPr>
        <w:tc>
          <w:tcPr>
            <w:tcW w:w="442"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A6672B" w:rsidRPr="00B138F3" w:rsidRDefault="00A6672B" w:rsidP="00A535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A6672B" w:rsidRPr="00B138F3" w:rsidTr="00A53506">
        <w:trPr>
          <w:jc w:val="center"/>
        </w:trPr>
        <w:tc>
          <w:tcPr>
            <w:tcW w:w="442" w:type="dxa"/>
            <w:vMerge/>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A6672B" w:rsidRPr="00B138F3" w:rsidTr="00A53506">
        <w:trPr>
          <w:trHeight w:val="1105"/>
          <w:jc w:val="center"/>
        </w:trPr>
        <w:tc>
          <w:tcPr>
            <w:tcW w:w="442" w:type="dxa"/>
            <w:vMerge/>
            <w:tcBorders>
              <w:bottom w:val="single" w:sz="4" w:space="0" w:color="auto"/>
            </w:tcBorders>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bl>
    <w:p w:rsidR="00A6672B" w:rsidRPr="00B138F3" w:rsidRDefault="00A6672B" w:rsidP="00A6672B">
      <w:pPr>
        <w:widowControl w:val="0"/>
        <w:spacing w:after="160"/>
        <w:ind w:firstLine="375"/>
        <w:jc w:val="both"/>
        <w:rPr>
          <w:rFonts w:ascii="GHEA Grapalat" w:hAnsi="GHEA Grapalat" w:cs="Arial"/>
          <w:iCs/>
          <w:lang w:val="en-US"/>
        </w:rPr>
      </w:pPr>
    </w:p>
    <w:p w:rsidR="00A6672B" w:rsidRPr="00B138F3" w:rsidRDefault="00A6672B" w:rsidP="00A6672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A6672B" w:rsidRPr="00B138F3" w:rsidRDefault="00A6672B" w:rsidP="00A6672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6672B" w:rsidRPr="00B138F3" w:rsidTr="00A53506">
        <w:trPr>
          <w:trHeight w:val="266"/>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Товар принят</w:t>
            </w:r>
          </w:p>
        </w:tc>
      </w:tr>
      <w:tr w:rsidR="00A6672B" w:rsidRPr="00B138F3" w:rsidTr="00A53506">
        <w:trPr>
          <w:trHeight w:val="47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A6672B" w:rsidRPr="00B138F3" w:rsidTr="00A53506">
        <w:trPr>
          <w:trHeight w:val="50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A6672B" w:rsidRPr="00B138F3" w:rsidTr="00A53506">
        <w:trPr>
          <w:trHeight w:val="281"/>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r>
    </w:tbl>
    <w:p w:rsidR="00A6672B" w:rsidRPr="00B138F3" w:rsidRDefault="00A6672B" w:rsidP="00A6672B">
      <w:pPr>
        <w:widowControl w:val="0"/>
        <w:spacing w:after="160"/>
        <w:jc w:val="right"/>
        <w:rPr>
          <w:rFonts w:ascii="GHEA Grapalat" w:hAnsi="GHEA Grapalat" w:cs="Sylfaen"/>
          <w:b/>
        </w:rPr>
      </w:pPr>
    </w:p>
    <w:p w:rsidR="00A6672B" w:rsidRPr="00B138F3" w:rsidRDefault="00A6672B" w:rsidP="00A6672B">
      <w:pPr>
        <w:rPr>
          <w:rFonts w:ascii="GHEA Grapalat" w:hAnsi="GHEA Grapalat" w:cs="Sylfaen"/>
          <w:b/>
        </w:rPr>
      </w:pPr>
      <w:r w:rsidRPr="00B138F3">
        <w:rPr>
          <w:rFonts w:ascii="GHEA Grapalat" w:hAnsi="GHEA Grapalat" w:cs="Sylfaen"/>
          <w:b/>
        </w:rPr>
        <w:br w:type="page"/>
      </w:r>
    </w:p>
    <w:p w:rsidR="00A6672B" w:rsidRPr="00B138F3" w:rsidRDefault="00A6672B" w:rsidP="00A6672B">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A6672B" w:rsidRPr="00AA5BD2" w:rsidRDefault="00A6672B" w:rsidP="00A6672B">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A93141">
        <w:rPr>
          <w:rFonts w:ascii="GHEA Grapalat" w:hAnsi="GHEA Grapalat"/>
          <w:b/>
        </w:rPr>
        <w:t>25/19</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885259">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tabs>
          <w:tab w:val="left" w:pos="360"/>
          <w:tab w:val="left" w:pos="540"/>
        </w:tabs>
        <w:spacing w:after="160"/>
        <w:jc w:val="center"/>
        <w:rPr>
          <w:rFonts w:ascii="GHEA Grapalat" w:hAnsi="GHEA Grapalat" w:cs="Sylfaen"/>
          <w:b/>
          <w:bCs/>
        </w:rPr>
      </w:pPr>
    </w:p>
    <w:p w:rsidR="00A6672B" w:rsidRPr="00B138F3" w:rsidRDefault="00A6672B" w:rsidP="00A6672B">
      <w:pPr>
        <w:widowControl w:val="0"/>
        <w:spacing w:after="160"/>
        <w:jc w:val="center"/>
        <w:rPr>
          <w:rFonts w:ascii="GHEA Grapalat" w:hAnsi="GHEA Grapalat" w:cs="Sylfaen"/>
          <w:bCs/>
        </w:rPr>
      </w:pPr>
      <w:r w:rsidRPr="00B138F3">
        <w:rPr>
          <w:rFonts w:ascii="GHEA Grapalat" w:hAnsi="GHEA Grapalat"/>
        </w:rPr>
        <w:t>АКТ №———</w:t>
      </w:r>
    </w:p>
    <w:p w:rsidR="00A6672B" w:rsidRPr="00B138F3" w:rsidRDefault="00A6672B" w:rsidP="00A6672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A6672B" w:rsidRPr="00B138F3" w:rsidRDefault="00A6672B" w:rsidP="00A6672B">
      <w:pPr>
        <w:widowControl w:val="0"/>
        <w:tabs>
          <w:tab w:val="left" w:pos="360"/>
          <w:tab w:val="left" w:pos="540"/>
        </w:tabs>
        <w:spacing w:after="160"/>
        <w:jc w:val="center"/>
        <w:rPr>
          <w:rFonts w:ascii="GHEA Grapalat" w:hAnsi="GHEA Grapalat" w:cs="Sylfaen"/>
        </w:rPr>
      </w:pPr>
    </w:p>
    <w:p w:rsidR="00A6672B" w:rsidRPr="00B138F3" w:rsidRDefault="00A6672B" w:rsidP="00A6672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A6672B" w:rsidRPr="00B138F3" w:rsidRDefault="00A6672B" w:rsidP="00A6672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A6672B" w:rsidRPr="00B138F3" w:rsidRDefault="00A6672B" w:rsidP="00A6672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A6672B" w:rsidRPr="00B138F3" w:rsidRDefault="00A6672B" w:rsidP="00A6672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A6672B" w:rsidRPr="00B138F3" w:rsidRDefault="00A6672B" w:rsidP="00A6672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A6672B" w:rsidRPr="00B138F3" w:rsidRDefault="00A6672B" w:rsidP="00A6672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A6672B" w:rsidRPr="00B138F3" w:rsidRDefault="00A6672B" w:rsidP="00A6672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672B" w:rsidRPr="00B138F3" w:rsidTr="00A5350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6672B" w:rsidRPr="00B138F3" w:rsidRDefault="00A6672B" w:rsidP="00A5350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bl>
    <w:p w:rsidR="00A6672B" w:rsidRPr="00B138F3" w:rsidRDefault="00A6672B" w:rsidP="00A6672B">
      <w:pPr>
        <w:widowControl w:val="0"/>
        <w:tabs>
          <w:tab w:val="left" w:pos="360"/>
          <w:tab w:val="left" w:pos="540"/>
        </w:tabs>
        <w:spacing w:after="160"/>
        <w:jc w:val="both"/>
        <w:rPr>
          <w:rFonts w:ascii="GHEA Grapalat" w:hAnsi="GHEA Grapalat" w:cs="Sylfaen"/>
        </w:rPr>
      </w:pP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A6672B" w:rsidRDefault="00A6672B" w:rsidP="00A6672B">
      <w:pPr>
        <w:rPr>
          <w:rFonts w:ascii="GHEA Grapalat" w:hAnsi="GHEA Grapalat"/>
        </w:rPr>
      </w:pPr>
      <w:r>
        <w:rPr>
          <w:rFonts w:ascii="GHEA Grapalat" w:hAnsi="GHEA Grapalat"/>
        </w:rPr>
        <w:t xml:space="preserve">                                                       </w:t>
      </w:r>
    </w:p>
    <w:p w:rsidR="00A6672B" w:rsidRPr="00B138F3" w:rsidRDefault="00A6672B" w:rsidP="00A6672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A6672B" w:rsidRPr="00B138F3" w:rsidRDefault="00A6672B" w:rsidP="00A6672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A6672B" w:rsidRPr="00B138F3" w:rsidTr="00A53506">
        <w:tc>
          <w:tcPr>
            <w:tcW w:w="4450"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A6672B" w:rsidRPr="00B138F3" w:rsidRDefault="00A6672B" w:rsidP="00A6672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A6672B" w:rsidRPr="00B138F3" w:rsidRDefault="00A6672B" w:rsidP="00A6672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A6672B" w:rsidRDefault="00A6672B" w:rsidP="00A6672B">
      <w:pPr>
        <w:widowControl w:val="0"/>
        <w:spacing w:after="160"/>
        <w:jc w:val="both"/>
        <w:rPr>
          <w:rFonts w:ascii="GHEA Grapalat" w:hAnsi="GHEA Grapalat" w:cs="Sylfaen"/>
          <w:b/>
        </w:rPr>
      </w:pPr>
    </w:p>
    <w:p w:rsidR="00A6672B" w:rsidRPr="00BA20A0" w:rsidRDefault="00A6672B" w:rsidP="00A6672B">
      <w:pPr>
        <w:widowControl w:val="0"/>
        <w:jc w:val="right"/>
        <w:rPr>
          <w:rFonts w:ascii="GHEA Grapalat" w:hAnsi="GHEA Grapalat" w:cs="Sylfaen"/>
          <w:i/>
        </w:rPr>
      </w:pPr>
      <w:r>
        <w:rPr>
          <w:rFonts w:ascii="GHEA Grapalat" w:hAnsi="GHEA Grapalat"/>
          <w:i/>
        </w:rPr>
        <w:t>П</w:t>
      </w:r>
      <w:r w:rsidRPr="00BA20A0">
        <w:rPr>
          <w:rFonts w:ascii="GHEA Grapalat" w:hAnsi="GHEA Grapalat"/>
          <w:i/>
        </w:rPr>
        <w:t>иложение № 4</w:t>
      </w:r>
    </w:p>
    <w:p w:rsidR="00A6672B" w:rsidRPr="00BA20A0" w:rsidRDefault="00A6672B" w:rsidP="00A6672B">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sidR="00005952">
        <w:rPr>
          <w:rFonts w:ascii="GHEA Grapalat" w:hAnsi="GHEA Grapalat"/>
          <w:b/>
        </w:rPr>
        <w:t>ЕГС-</w:t>
      </w:r>
      <w:r w:rsidR="00005952">
        <w:rPr>
          <w:rFonts w:ascii="GHEA Grapalat" w:hAnsi="GHEA Grapalat"/>
          <w:b/>
          <w:lang w:val="en-US"/>
        </w:rPr>
        <w:t>GH</w:t>
      </w:r>
      <w:r w:rsidR="00005952" w:rsidRPr="00AA05DB">
        <w:rPr>
          <w:rFonts w:ascii="GHEA Grapalat" w:hAnsi="GHEA Grapalat"/>
          <w:b/>
        </w:rPr>
        <w:t>APDzB</w:t>
      </w:r>
      <w:r w:rsidR="00005952">
        <w:rPr>
          <w:rFonts w:ascii="GHEA Grapalat" w:hAnsi="GHEA Grapalat"/>
          <w:b/>
        </w:rPr>
        <w:t>-</w:t>
      </w:r>
      <w:r w:rsidR="00A93141">
        <w:rPr>
          <w:rFonts w:ascii="GHEA Grapalat" w:hAnsi="GHEA Grapalat"/>
          <w:b/>
        </w:rPr>
        <w:t>25/19</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6672B" w:rsidRPr="00BA20A0" w:rsidRDefault="00A6672B" w:rsidP="00A6672B">
      <w:pPr>
        <w:jc w:val="center"/>
        <w:rPr>
          <w:rFonts w:ascii="GHEA Grapalat" w:hAnsi="GHEA Grapalat" w:cs="GHEA Grapalat"/>
        </w:rPr>
      </w:pPr>
    </w:p>
    <w:p w:rsidR="00A6672B" w:rsidRPr="00BA20A0" w:rsidRDefault="00A6672B" w:rsidP="00A6672B">
      <w:pPr>
        <w:jc w:val="center"/>
        <w:rPr>
          <w:rFonts w:ascii="GHEA Grapalat" w:hAnsi="GHEA Grapalat" w:cs="GHEA Grapalat"/>
        </w:rPr>
      </w:pPr>
      <w:r w:rsidRPr="00BA20A0">
        <w:rPr>
          <w:rFonts w:ascii="GHEA Grapalat" w:hAnsi="GHEA Grapalat" w:cs="GHEA Grapalat"/>
        </w:rPr>
        <w:t>УВЕДОМЛЕНИЕ</w:t>
      </w:r>
    </w:p>
    <w:p w:rsidR="00A6672B" w:rsidRPr="00BA20A0" w:rsidRDefault="00A6672B" w:rsidP="00A6672B">
      <w:pPr>
        <w:jc w:val="center"/>
        <w:rPr>
          <w:rFonts w:ascii="GHEA Grapalat" w:hAnsi="GHEA Grapalat" w:cs="GHEA Grapalat"/>
          <w:lang w:val="hy-AM"/>
        </w:rPr>
      </w:pPr>
    </w:p>
    <w:p w:rsidR="00A6672B" w:rsidRPr="00BA20A0" w:rsidRDefault="00A6672B" w:rsidP="00A6672B">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6672B" w:rsidRPr="00BA20A0" w:rsidRDefault="00A6672B" w:rsidP="00A6672B">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6672B" w:rsidRPr="00BA20A0" w:rsidRDefault="00A6672B" w:rsidP="00A6672B">
      <w:pPr>
        <w:rPr>
          <w:rFonts w:ascii="GHEA Grapalat" w:hAnsi="GHEA Grapalat"/>
          <w:vertAlign w:val="superscript"/>
          <w:lang w:val="es-ES"/>
        </w:rPr>
      </w:pPr>
    </w:p>
    <w:p w:rsidR="00A6672B" w:rsidRPr="00BA20A0" w:rsidRDefault="00A6672B" w:rsidP="00A6672B">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6672B" w:rsidRPr="00BA20A0" w:rsidRDefault="00A6672B" w:rsidP="00A6672B">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6672B" w:rsidRPr="00BA20A0" w:rsidRDefault="00A6672B" w:rsidP="00A6672B">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6672B" w:rsidRPr="00BA20A0" w:rsidRDefault="00A6672B" w:rsidP="00A6672B">
      <w:pPr>
        <w:rPr>
          <w:rFonts w:ascii="GHEA Grapalat" w:hAnsi="GHEA Grapalat" w:cs="Sylfaen"/>
          <w:sz w:val="20"/>
          <w:szCs w:val="20"/>
          <w:lang w:val="es-ES"/>
        </w:rPr>
      </w:pPr>
    </w:p>
    <w:p w:rsidR="00A6672B" w:rsidRPr="00BA20A0" w:rsidRDefault="00A6672B" w:rsidP="00A6672B">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6672B" w:rsidRPr="00BA20A0" w:rsidRDefault="00A6672B" w:rsidP="00A6672B">
      <w:pPr>
        <w:jc w:val="center"/>
        <w:rPr>
          <w:rFonts w:ascii="GHEA Grapalat" w:hAnsi="GHEA Grapalat" w:cs="GHEA Grapalat"/>
          <w:lang w:val="es-ES"/>
        </w:rPr>
      </w:pPr>
    </w:p>
    <w:p w:rsidR="00A6672B" w:rsidRPr="00BA20A0" w:rsidRDefault="00A6672B" w:rsidP="00A6672B">
      <w:pPr>
        <w:jc w:val="center"/>
        <w:rPr>
          <w:rFonts w:ascii="GHEA Grapalat" w:hAnsi="GHEA Grapalat" w:cs="Sylfaen"/>
          <w:b/>
          <w:lang w:val="es-ES"/>
        </w:rPr>
      </w:pPr>
    </w:p>
    <w:p w:rsidR="00A6672B" w:rsidRPr="00BA20A0" w:rsidRDefault="00A6672B" w:rsidP="00A6672B">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6672B" w:rsidRPr="00BA20A0" w:rsidRDefault="00A6672B" w:rsidP="00A6672B">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6672B" w:rsidRPr="00BA20A0" w:rsidRDefault="00A6672B" w:rsidP="00A6672B">
      <w:pPr>
        <w:jc w:val="right"/>
        <w:rPr>
          <w:rFonts w:ascii="GHEA Grapalat" w:hAnsi="GHEA Grapalat"/>
          <w:sz w:val="20"/>
          <w:lang w:val="hy-AM"/>
        </w:rPr>
      </w:pPr>
      <w:r w:rsidRPr="00BA20A0">
        <w:rPr>
          <w:rFonts w:ascii="GHEA Grapalat" w:hAnsi="GHEA Grapalat"/>
          <w:sz w:val="20"/>
          <w:lang w:val="hy-AM"/>
        </w:rPr>
        <w:t xml:space="preserve">    </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6672B" w:rsidRPr="00BA20A0" w:rsidRDefault="00A6672B" w:rsidP="00A6672B">
      <w:pPr>
        <w:jc w:val="center"/>
        <w:rPr>
          <w:rFonts w:ascii="GHEA Grapalat" w:hAnsi="GHEA Grapalat" w:cs="Sylfaen"/>
          <w:sz w:val="16"/>
          <w:szCs w:val="16"/>
          <w:lang w:val="es-ES"/>
        </w:rPr>
      </w:pPr>
    </w:p>
    <w:p w:rsidR="00A6672B" w:rsidRPr="00BA20A0" w:rsidRDefault="00A6672B" w:rsidP="00A6672B">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6672B" w:rsidRPr="00C60645" w:rsidRDefault="00A6672B" w:rsidP="00A6672B">
      <w:pPr>
        <w:jc w:val="center"/>
        <w:rPr>
          <w:ins w:id="7" w:author="Inesa Kocharyan" w:date="2025-02-19T10:39:00Z"/>
          <w:rFonts w:ascii="GHEA Grapalat" w:hAnsi="GHEA Grapalat" w:cs="Sylfaen"/>
          <w:b/>
          <w:lang w:val="es-ES"/>
        </w:rPr>
      </w:pPr>
    </w:p>
    <w:p w:rsidR="00A6672B" w:rsidRPr="00B138F3" w:rsidRDefault="00A6672B" w:rsidP="00A6672B">
      <w:pPr>
        <w:widowControl w:val="0"/>
        <w:spacing w:after="160"/>
        <w:ind w:left="-142" w:firstLine="142"/>
        <w:jc w:val="center"/>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footerReference w:type="default" r:id="rId1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BAB" w:rsidRDefault="002A2BAB">
      <w:r>
        <w:separator/>
      </w:r>
    </w:p>
  </w:endnote>
  <w:endnote w:type="continuationSeparator" w:id="0">
    <w:p w:rsidR="002A2BAB" w:rsidRDefault="002A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5C0DBD" w:rsidRPr="00C861E9" w:rsidRDefault="005C0DB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23FA5">
          <w:rPr>
            <w:rFonts w:ascii="GHEA Grapalat" w:hAnsi="GHEA Grapalat"/>
            <w:noProof/>
            <w:sz w:val="24"/>
            <w:szCs w:val="24"/>
          </w:rPr>
          <w:t>79</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198"/>
      <w:docPartObj>
        <w:docPartGallery w:val="Page Numbers (Bottom of Page)"/>
        <w:docPartUnique/>
      </w:docPartObj>
    </w:sdtPr>
    <w:sdtEndPr>
      <w:rPr>
        <w:rFonts w:ascii="GHEA Grapalat" w:hAnsi="GHEA Grapalat"/>
        <w:sz w:val="24"/>
        <w:szCs w:val="24"/>
      </w:rPr>
    </w:sdtEndPr>
    <w:sdtContent>
      <w:p w:rsidR="005C0DBD" w:rsidRPr="00C861E9" w:rsidRDefault="005C0DB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23FA5">
          <w:rPr>
            <w:rFonts w:ascii="GHEA Grapalat" w:hAnsi="GHEA Grapalat"/>
            <w:noProof/>
            <w:sz w:val="24"/>
            <w:szCs w:val="24"/>
          </w:rPr>
          <w:t>83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BAB" w:rsidRDefault="002A2BAB">
      <w:r>
        <w:separator/>
      </w:r>
    </w:p>
  </w:footnote>
  <w:footnote w:type="continuationSeparator" w:id="0">
    <w:p w:rsidR="002A2BAB" w:rsidRDefault="002A2BAB">
      <w:r>
        <w:continuationSeparator/>
      </w:r>
    </w:p>
  </w:footnote>
  <w:footnote w:id="1">
    <w:p w:rsidR="005C0DBD" w:rsidRPr="00CD6B60" w:rsidRDefault="005C0DBD"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C0DBD" w:rsidRPr="00CD6B60" w:rsidRDefault="005C0DB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C0DBD" w:rsidRPr="00CD6B60" w:rsidRDefault="005C0DB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C0DBD" w:rsidRPr="00CD6B60" w:rsidRDefault="005C0DBD"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5C0DBD" w:rsidRPr="00CA2B01" w:rsidRDefault="005C0DBD"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C0DBD" w:rsidRPr="00CA2B01" w:rsidRDefault="005C0DBD"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5C0DBD" w:rsidRPr="00CA2B01" w:rsidRDefault="005C0DBD"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5C0DBD" w:rsidRPr="005D5092" w:rsidRDefault="005C0DBD"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5C0DBD" w:rsidRPr="0034222E" w:rsidDel="00932115" w:rsidRDefault="005C0DBD"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5C0DBD" w:rsidRPr="00FE2AA4" w:rsidRDefault="005C0DBD">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5C0DBD" w:rsidRPr="008842CE" w:rsidRDefault="005C0DBD"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C0DBD" w:rsidRPr="000811C1" w:rsidRDefault="005C0DBD">
      <w:pPr>
        <w:pStyle w:val="FootnoteText"/>
        <w:rPr>
          <w:lang w:val="af-ZA"/>
        </w:rPr>
      </w:pPr>
    </w:p>
  </w:footnote>
  <w:footnote w:id="6">
    <w:p w:rsidR="005C0DBD" w:rsidRPr="004A4643" w:rsidRDefault="005C0DBD" w:rsidP="003A4A85">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5C0DBD" w:rsidRPr="008E4439" w:rsidRDefault="005C0DBD" w:rsidP="003A4A85">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C0DBD" w:rsidRPr="000811C1" w:rsidRDefault="005C0DBD" w:rsidP="003A4A85">
      <w:pPr>
        <w:pStyle w:val="FootnoteText"/>
        <w:rPr>
          <w:rFonts w:ascii="Sylfaen" w:hAnsi="Sylfaen"/>
          <w:sz w:val="18"/>
          <w:szCs w:val="18"/>
        </w:rPr>
      </w:pPr>
    </w:p>
  </w:footnote>
  <w:footnote w:id="8">
    <w:p w:rsidR="005C0DBD" w:rsidRPr="00A31673" w:rsidRDefault="005C0DB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5C0DBD" w:rsidRPr="008416BA" w:rsidRDefault="005C0DBD" w:rsidP="00A6672B">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C0DBD" w:rsidRDefault="005C0DBD" w:rsidP="00A6672B">
      <w:pPr>
        <w:jc w:val="both"/>
      </w:pPr>
    </w:p>
    <w:p w:rsidR="005C0DBD" w:rsidRPr="008B70EB" w:rsidRDefault="005C0DBD" w:rsidP="00A6672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5C0DBD" w:rsidRPr="008B70EB" w:rsidRDefault="005C0DBD" w:rsidP="00A6672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C0DBD" w:rsidRPr="008B70EB" w:rsidRDefault="005C0DBD" w:rsidP="00A6672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C0DBD" w:rsidRDefault="005C0DBD" w:rsidP="00A6672B">
      <w:pPr>
        <w:jc w:val="both"/>
        <w:rPr>
          <w:rFonts w:asciiTheme="minorHAnsi" w:hAnsiTheme="minorHAnsi"/>
          <w:lang w:val="af-ZA"/>
        </w:rPr>
      </w:pPr>
    </w:p>
  </w:footnote>
  <w:footnote w:id="10">
    <w:p w:rsidR="005C0DBD" w:rsidRPr="00D3436F" w:rsidRDefault="005C0DBD" w:rsidP="00A6672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C0DBD" w:rsidRPr="00D3436F" w:rsidRDefault="005C0DBD" w:rsidP="00A6672B">
      <w:pPr>
        <w:pStyle w:val="FootnoteText"/>
        <w:rPr>
          <w:lang w:val="es-ES"/>
        </w:rPr>
      </w:pPr>
    </w:p>
  </w:footnote>
  <w:footnote w:id="11">
    <w:p w:rsidR="005C0DBD" w:rsidRPr="008842CE" w:rsidRDefault="005C0DBD" w:rsidP="00A6672B">
      <w:pPr>
        <w:pStyle w:val="FootnoteText"/>
        <w:jc w:val="both"/>
      </w:pPr>
    </w:p>
  </w:footnote>
  <w:footnote w:id="12">
    <w:p w:rsidR="005C0DBD" w:rsidRPr="008842CE" w:rsidRDefault="005C0DBD" w:rsidP="00A6672B">
      <w:pPr>
        <w:pStyle w:val="FootnoteText"/>
        <w:jc w:val="both"/>
      </w:pPr>
    </w:p>
  </w:footnote>
  <w:footnote w:id="13">
    <w:p w:rsidR="005C0DBD" w:rsidRPr="00D3436F" w:rsidRDefault="005C0DBD" w:rsidP="00A6672B">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5C0DBD" w:rsidRPr="00402BC3" w:rsidRDefault="005C0DBD" w:rsidP="00A6672B">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C0DBD" w:rsidRPr="00552088" w:rsidRDefault="005C0DBD" w:rsidP="00A6672B">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C0DBD" w:rsidRPr="00D3436F" w:rsidRDefault="005C0DBD" w:rsidP="00A6672B">
      <w:pPr>
        <w:pStyle w:val="FootnoteText"/>
        <w:rPr>
          <w:lang w:val="hy-AM"/>
        </w:rPr>
      </w:pPr>
    </w:p>
  </w:footnote>
  <w:footnote w:id="15">
    <w:p w:rsidR="005C0DBD" w:rsidRPr="00D3436F" w:rsidRDefault="005C0DBD" w:rsidP="00A6672B">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5C0DBD" w:rsidRPr="008842CE" w:rsidRDefault="005C0DBD" w:rsidP="00A6672B">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C0DBD" w:rsidRPr="00D3436F" w:rsidRDefault="005C0DBD" w:rsidP="00A6672B">
      <w:pPr>
        <w:pStyle w:val="FootnoteText"/>
        <w:rPr>
          <w:lang w:val="hy-AM"/>
        </w:rPr>
      </w:pPr>
    </w:p>
  </w:footnote>
  <w:footnote w:id="17">
    <w:p w:rsidR="005C0DBD" w:rsidRPr="008842CE" w:rsidRDefault="005C0DBD" w:rsidP="00A6672B">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5C0DBD" w:rsidRPr="008842CE" w:rsidRDefault="005C0DBD" w:rsidP="00A6672B">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5C0DBD" w:rsidRPr="00D3436F" w:rsidRDefault="005C0DBD" w:rsidP="00A6672B">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952"/>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2FE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34B"/>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868"/>
    <w:rsid w:val="00184D18"/>
    <w:rsid w:val="00184F17"/>
    <w:rsid w:val="00185684"/>
    <w:rsid w:val="0018591C"/>
    <w:rsid w:val="00185DF9"/>
    <w:rsid w:val="00186559"/>
    <w:rsid w:val="001871B7"/>
    <w:rsid w:val="001878F0"/>
    <w:rsid w:val="00190792"/>
    <w:rsid w:val="00191085"/>
    <w:rsid w:val="00191D27"/>
    <w:rsid w:val="00191D5F"/>
    <w:rsid w:val="001925CB"/>
    <w:rsid w:val="00192606"/>
    <w:rsid w:val="001926B2"/>
    <w:rsid w:val="00192A1C"/>
    <w:rsid w:val="001932A7"/>
    <w:rsid w:val="00193871"/>
    <w:rsid w:val="00193B68"/>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0F1"/>
    <w:rsid w:val="001B0D9A"/>
    <w:rsid w:val="001B1050"/>
    <w:rsid w:val="001B1370"/>
    <w:rsid w:val="001B1C67"/>
    <w:rsid w:val="001B1FC4"/>
    <w:rsid w:val="001B208B"/>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1C27"/>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369"/>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BAB"/>
    <w:rsid w:val="002A2CC7"/>
    <w:rsid w:val="002A2F79"/>
    <w:rsid w:val="002A3785"/>
    <w:rsid w:val="002A3FC1"/>
    <w:rsid w:val="002A4085"/>
    <w:rsid w:val="002A464D"/>
    <w:rsid w:val="002A4BE0"/>
    <w:rsid w:val="002A560E"/>
    <w:rsid w:val="002A665D"/>
    <w:rsid w:val="002A7380"/>
    <w:rsid w:val="002A76C6"/>
    <w:rsid w:val="002A7A40"/>
    <w:rsid w:val="002B0631"/>
    <w:rsid w:val="002B0AEA"/>
    <w:rsid w:val="002B103D"/>
    <w:rsid w:val="002B121D"/>
    <w:rsid w:val="002B155B"/>
    <w:rsid w:val="002B1ABE"/>
    <w:rsid w:val="002B1B78"/>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E83"/>
    <w:rsid w:val="00303732"/>
    <w:rsid w:val="003041A8"/>
    <w:rsid w:val="00304237"/>
    <w:rsid w:val="00304436"/>
    <w:rsid w:val="00304D64"/>
    <w:rsid w:val="003053EF"/>
    <w:rsid w:val="00305944"/>
    <w:rsid w:val="00305E59"/>
    <w:rsid w:val="00305F6D"/>
    <w:rsid w:val="00305F90"/>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5E4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52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A85"/>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9E5"/>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0CD3"/>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23E"/>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0DBD"/>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D18"/>
    <w:rsid w:val="005D7FA6"/>
    <w:rsid w:val="005E0725"/>
    <w:rsid w:val="005E0E50"/>
    <w:rsid w:val="005E1738"/>
    <w:rsid w:val="005E1F72"/>
    <w:rsid w:val="005E24FD"/>
    <w:rsid w:val="005E2F4D"/>
    <w:rsid w:val="005E2FA5"/>
    <w:rsid w:val="005E3501"/>
    <w:rsid w:val="005E3FC4"/>
    <w:rsid w:val="005E4C8D"/>
    <w:rsid w:val="005E52ED"/>
    <w:rsid w:val="005E573E"/>
    <w:rsid w:val="005E6606"/>
    <w:rsid w:val="005E693E"/>
    <w:rsid w:val="005E6D42"/>
    <w:rsid w:val="005E6F75"/>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2C9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B6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5C47"/>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85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385"/>
    <w:rsid w:val="007554B5"/>
    <w:rsid w:val="00755AA2"/>
    <w:rsid w:val="00757100"/>
    <w:rsid w:val="00757281"/>
    <w:rsid w:val="007578A9"/>
    <w:rsid w:val="007579D0"/>
    <w:rsid w:val="00757A3F"/>
    <w:rsid w:val="00757D6C"/>
    <w:rsid w:val="007602A3"/>
    <w:rsid w:val="00760462"/>
    <w:rsid w:val="00760952"/>
    <w:rsid w:val="00760CCC"/>
    <w:rsid w:val="00760E9B"/>
    <w:rsid w:val="00761A4D"/>
    <w:rsid w:val="00762026"/>
    <w:rsid w:val="00762468"/>
    <w:rsid w:val="00762474"/>
    <w:rsid w:val="00762921"/>
    <w:rsid w:val="0076368E"/>
    <w:rsid w:val="0076384C"/>
    <w:rsid w:val="0076385B"/>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B9A"/>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4CC"/>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055B"/>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5814"/>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5D1"/>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3506"/>
    <w:rsid w:val="00A54850"/>
    <w:rsid w:val="00A5512C"/>
    <w:rsid w:val="00A55C6C"/>
    <w:rsid w:val="00A55E59"/>
    <w:rsid w:val="00A55FEE"/>
    <w:rsid w:val="00A56536"/>
    <w:rsid w:val="00A572D8"/>
    <w:rsid w:val="00A57B1A"/>
    <w:rsid w:val="00A6082C"/>
    <w:rsid w:val="00A60D60"/>
    <w:rsid w:val="00A61746"/>
    <w:rsid w:val="00A619F2"/>
    <w:rsid w:val="00A62933"/>
    <w:rsid w:val="00A63445"/>
    <w:rsid w:val="00A63D83"/>
    <w:rsid w:val="00A63EB8"/>
    <w:rsid w:val="00A64339"/>
    <w:rsid w:val="00A65307"/>
    <w:rsid w:val="00A65C38"/>
    <w:rsid w:val="00A6609C"/>
    <w:rsid w:val="00A660E4"/>
    <w:rsid w:val="00A66431"/>
    <w:rsid w:val="00A6672B"/>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141"/>
    <w:rsid w:val="00A934BA"/>
    <w:rsid w:val="00A93710"/>
    <w:rsid w:val="00A943A0"/>
    <w:rsid w:val="00A944D6"/>
    <w:rsid w:val="00A95C09"/>
    <w:rsid w:val="00A961A4"/>
    <w:rsid w:val="00A96293"/>
    <w:rsid w:val="00A96817"/>
    <w:rsid w:val="00A9694C"/>
    <w:rsid w:val="00AA0AD8"/>
    <w:rsid w:val="00AA0D5B"/>
    <w:rsid w:val="00AA0F00"/>
    <w:rsid w:val="00AA0F9A"/>
    <w:rsid w:val="00AA129F"/>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7C1"/>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064"/>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570"/>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415"/>
    <w:rsid w:val="00B21689"/>
    <w:rsid w:val="00B217A5"/>
    <w:rsid w:val="00B217BB"/>
    <w:rsid w:val="00B225D5"/>
    <w:rsid w:val="00B2283B"/>
    <w:rsid w:val="00B24E4B"/>
    <w:rsid w:val="00B25447"/>
    <w:rsid w:val="00B2561E"/>
    <w:rsid w:val="00B2572B"/>
    <w:rsid w:val="00B25E1F"/>
    <w:rsid w:val="00B25FC4"/>
    <w:rsid w:val="00B2681D"/>
    <w:rsid w:val="00B2752E"/>
    <w:rsid w:val="00B30994"/>
    <w:rsid w:val="00B31881"/>
    <w:rsid w:val="00B31A63"/>
    <w:rsid w:val="00B32124"/>
    <w:rsid w:val="00B325AF"/>
    <w:rsid w:val="00B32C46"/>
    <w:rsid w:val="00B333DF"/>
    <w:rsid w:val="00B34F1A"/>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1A1"/>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58"/>
    <w:rsid w:val="00BA632C"/>
    <w:rsid w:val="00BA6E63"/>
    <w:rsid w:val="00BA7128"/>
    <w:rsid w:val="00BB13D5"/>
    <w:rsid w:val="00BB1C9B"/>
    <w:rsid w:val="00BB3575"/>
    <w:rsid w:val="00BB4ADD"/>
    <w:rsid w:val="00BB500A"/>
    <w:rsid w:val="00BB50D0"/>
    <w:rsid w:val="00BB52F9"/>
    <w:rsid w:val="00BB555A"/>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83E"/>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0D7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53F"/>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22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8AA"/>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597"/>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3D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19"/>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D6"/>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37"/>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1A3"/>
    <w:rsid w:val="00EF548A"/>
    <w:rsid w:val="00EF6526"/>
    <w:rsid w:val="00EF6AA2"/>
    <w:rsid w:val="00EF7868"/>
    <w:rsid w:val="00F00565"/>
    <w:rsid w:val="00F00C96"/>
    <w:rsid w:val="00F01662"/>
    <w:rsid w:val="00F016A2"/>
    <w:rsid w:val="00F01D1E"/>
    <w:rsid w:val="00F04AA1"/>
    <w:rsid w:val="00F04FC3"/>
    <w:rsid w:val="00F057BE"/>
    <w:rsid w:val="00F06F30"/>
    <w:rsid w:val="00F0759D"/>
    <w:rsid w:val="00F102AB"/>
    <w:rsid w:val="00F11794"/>
    <w:rsid w:val="00F11AC7"/>
    <w:rsid w:val="00F11D9C"/>
    <w:rsid w:val="00F11E5A"/>
    <w:rsid w:val="00F125C4"/>
    <w:rsid w:val="00F126E6"/>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3FA5"/>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372"/>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D7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B1ADB-0CD4-4B67-B6C4-970D87A4E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2170</TotalTime>
  <Pages>84</Pages>
  <Words>20917</Words>
  <Characters>119230</Characters>
  <Application>Microsoft Office Word</Application>
  <DocSecurity>0</DocSecurity>
  <Lines>993</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139868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1364</cp:revision>
  <cp:lastPrinted>2018-02-16T07:12:00Z</cp:lastPrinted>
  <dcterms:created xsi:type="dcterms:W3CDTF">2019-10-28T07:04:00Z</dcterms:created>
  <dcterms:modified xsi:type="dcterms:W3CDTF">2025-08-01T06:12:00Z</dcterms:modified>
</cp:coreProperties>
</file>